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650A7A">
        <w:rPr>
          <w:rFonts w:ascii="Sylfaen" w:hAnsi="Sylfaen"/>
          <w:i w:val="0"/>
          <w:sz w:val="24"/>
          <w:szCs w:val="24"/>
        </w:rPr>
        <w:t>11</w:t>
      </w:r>
      <w:r w:rsidR="00AE78BB">
        <w:rPr>
          <w:rFonts w:ascii="Calibri" w:hAnsi="Calibri"/>
          <w:i w:val="0"/>
          <w:sz w:val="24"/>
          <w:szCs w:val="24"/>
        </w:rPr>
        <w:t>"</w:t>
      </w:r>
      <w:r w:rsidRPr="00DC2791">
        <w:rPr>
          <w:rFonts w:ascii="Calibri" w:hAnsi="Calibri"/>
          <w:i w:val="0"/>
          <w:sz w:val="24"/>
          <w:szCs w:val="24"/>
        </w:rPr>
        <w:t xml:space="preserve"> "</w:t>
      </w:r>
      <w:r w:rsidR="0056009E">
        <w:rPr>
          <w:rFonts w:ascii="GHEA Grapalat" w:hAnsi="GHEA Grapalat"/>
          <w:i w:val="0"/>
          <w:sz w:val="24"/>
          <w:szCs w:val="24"/>
        </w:rPr>
        <w:t>1</w:t>
      </w:r>
      <w:r w:rsidR="00650A7A">
        <w:rPr>
          <w:rFonts w:ascii="GHEA Grapalat" w:hAnsi="GHEA Grapalat"/>
          <w:i w:val="0"/>
          <w:sz w:val="24"/>
          <w:szCs w:val="24"/>
          <w:lang w:val="hy-AM"/>
        </w:rPr>
        <w:t>2</w:t>
      </w:r>
      <w:proofErr w:type="gramStart"/>
      <w:r w:rsidR="0056009E">
        <w:rPr>
          <w:rFonts w:ascii="Calibri" w:hAnsi="Calibri"/>
          <w:i w:val="0"/>
          <w:sz w:val="24"/>
          <w:szCs w:val="24"/>
        </w:rPr>
        <w:t>"  2024</w:t>
      </w:r>
      <w:proofErr w:type="gramEnd"/>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9927CF">
        <w:rPr>
          <w:rFonts w:ascii="GHEA Grapalat" w:hAnsi="GHEA Grapalat"/>
          <w:i w:val="0"/>
          <w:sz w:val="24"/>
          <w:szCs w:val="24"/>
        </w:rPr>
        <w:t>՜</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650A7A">
        <w:rPr>
          <w:rFonts w:ascii="Sylfaen" w:hAnsi="Sylfaen"/>
          <w:i w:val="0"/>
          <w:sz w:val="24"/>
          <w:szCs w:val="24"/>
        </w:rPr>
        <w:t>GM-GHAPDzB-25/03</w:t>
      </w:r>
    </w:p>
    <w:p w:rsidR="00E12B8D" w:rsidRPr="00501D4F" w:rsidRDefault="00E12B8D" w:rsidP="00E12B8D">
      <w:pPr>
        <w:pStyle w:val="a3"/>
        <w:widowControl w:val="0"/>
        <w:spacing w:after="160" w:line="240" w:lineRule="auto"/>
        <w:rPr>
          <w:rFonts w:ascii="GHEA Grapalat" w:hAnsi="GHEA Grapalat"/>
          <w:i w:val="0"/>
          <w:sz w:val="22"/>
          <w:szCs w:val="22"/>
        </w:rPr>
      </w:pPr>
    </w:p>
    <w:p w:rsidR="005E5263" w:rsidRPr="005E5263" w:rsidRDefault="005E5263" w:rsidP="005E5263">
      <w:pPr>
        <w:widowControl w:val="0"/>
        <w:ind w:firstLine="709"/>
        <w:rPr>
          <w:rFonts w:ascii="Calibri" w:hAnsi="Calibri"/>
        </w:rPr>
      </w:pPr>
      <w:r w:rsidRPr="005E5263">
        <w:rPr>
          <w:rFonts w:ascii="Sylfaen" w:hAnsi="Sylfaen"/>
          <w:sz w:val="20"/>
          <w:szCs w:val="20"/>
        </w:rPr>
        <w:t>Заказчик: «</w:t>
      </w:r>
      <w:proofErr w:type="spellStart"/>
      <w:r w:rsidRPr="005E5263">
        <w:rPr>
          <w:rFonts w:ascii="Sylfaen" w:hAnsi="Sylfaen"/>
          <w:sz w:val="20"/>
          <w:szCs w:val="20"/>
        </w:rPr>
        <w:t>Гораван</w:t>
      </w:r>
      <w:proofErr w:type="spellEnd"/>
      <w:r w:rsidRPr="005E5263">
        <w:rPr>
          <w:rFonts w:ascii="Sylfaen" w:hAnsi="Sylfaen"/>
          <w:sz w:val="20"/>
          <w:szCs w:val="20"/>
        </w:rPr>
        <w:t xml:space="preserve"> </w:t>
      </w:r>
      <w:proofErr w:type="gramStart"/>
      <w:r w:rsidRPr="005E5263">
        <w:rPr>
          <w:rFonts w:ascii="Sylfaen" w:hAnsi="Sylfaen"/>
          <w:sz w:val="20"/>
          <w:szCs w:val="20"/>
        </w:rPr>
        <w:t>Гор  детский</w:t>
      </w:r>
      <w:proofErr w:type="gramEnd"/>
      <w:r w:rsidRPr="005E5263">
        <w:rPr>
          <w:rFonts w:ascii="Sylfaen" w:hAnsi="Sylfaen"/>
          <w:sz w:val="20"/>
          <w:szCs w:val="20"/>
        </w:rPr>
        <w:t xml:space="preserve"> сад» </w:t>
      </w:r>
      <w:r w:rsidRPr="005E5263">
        <w:rPr>
          <w:rFonts w:ascii="Sylfaen" w:hAnsi="Sylfaen"/>
          <w:sz w:val="20"/>
          <w:szCs w:val="20"/>
          <w:lang w:val="en-US"/>
        </w:rPr>
        <w:t>HOAK</w:t>
      </w:r>
      <w:r w:rsidRPr="005E5263">
        <w:rPr>
          <w:rFonts w:ascii="Sylfaen" w:hAnsi="Sylfaen"/>
          <w:sz w:val="20"/>
          <w:szCs w:val="20"/>
        </w:rPr>
        <w:t xml:space="preserve">    , которая находится в Араратской области с. </w:t>
      </w:r>
      <w:proofErr w:type="spellStart"/>
      <w:r w:rsidRPr="005E5263">
        <w:rPr>
          <w:rFonts w:ascii="Sylfaen" w:hAnsi="Sylfaen"/>
          <w:sz w:val="20"/>
          <w:szCs w:val="20"/>
        </w:rPr>
        <w:t>Гораван</w:t>
      </w:r>
      <w:proofErr w:type="spellEnd"/>
      <w:r w:rsidRPr="005E5263">
        <w:rPr>
          <w:rFonts w:ascii="Sylfaen" w:hAnsi="Sylfaen"/>
          <w:sz w:val="20"/>
          <w:szCs w:val="20"/>
        </w:rPr>
        <w:t xml:space="preserve"> на ул.  </w:t>
      </w:r>
      <w:proofErr w:type="spellStart"/>
      <w:r w:rsidRPr="005E5263">
        <w:rPr>
          <w:rFonts w:ascii="Sylfaen" w:hAnsi="Sylfaen"/>
          <w:sz w:val="20"/>
          <w:szCs w:val="20"/>
        </w:rPr>
        <w:t>Геворг</w:t>
      </w:r>
      <w:proofErr w:type="spellEnd"/>
      <w:r w:rsidRPr="005E5263">
        <w:rPr>
          <w:rFonts w:ascii="Sylfaen" w:hAnsi="Sylfaen"/>
          <w:sz w:val="20"/>
          <w:szCs w:val="20"/>
        </w:rPr>
        <w:t xml:space="preserve"> </w:t>
      </w:r>
      <w:proofErr w:type="spellStart"/>
      <w:r w:rsidRPr="005E5263">
        <w:rPr>
          <w:rFonts w:ascii="Sylfaen" w:hAnsi="Sylfaen"/>
          <w:sz w:val="20"/>
          <w:szCs w:val="20"/>
        </w:rPr>
        <w:t>Марзпетуни</w:t>
      </w:r>
      <w:proofErr w:type="spellEnd"/>
      <w:r w:rsidRPr="005E5263">
        <w:rPr>
          <w:rFonts w:ascii="Sylfaen" w:hAnsi="Sylfaen"/>
          <w:sz w:val="20"/>
          <w:szCs w:val="20"/>
        </w:rPr>
        <w:t xml:space="preserve"> 7, объявляется котировка, которая проводится в один этап</w:t>
      </w:r>
      <w:r w:rsidRPr="005E5263">
        <w:rPr>
          <w:rFonts w:ascii="Calibri" w:hAnsi="Calibri"/>
        </w:rPr>
        <w:t>.</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Участнику, отобранному по итогам настоящей процедуры, в</w:t>
      </w:r>
      <w:r w:rsidRPr="005E5263">
        <w:rPr>
          <w:rFonts w:ascii="Courier New" w:hAnsi="Courier New" w:cs="Courier New"/>
          <w:lang w:val="en-US"/>
        </w:rPr>
        <w:t> </w:t>
      </w:r>
      <w:r w:rsidRPr="005E5263">
        <w:rPr>
          <w:rFonts w:ascii="GHEA Grapalat" w:hAnsi="GHEA Grapalat"/>
          <w:spacing w:val="6"/>
        </w:rPr>
        <w:t>установленном</w:t>
      </w:r>
      <w:r w:rsidRPr="005E5263">
        <w:rPr>
          <w:rFonts w:ascii="Courier New" w:hAnsi="Courier New" w:cs="Courier New"/>
          <w:spacing w:val="6"/>
          <w:lang w:val="en-US"/>
        </w:rPr>
        <w:t> </w:t>
      </w:r>
      <w:r w:rsidRPr="005E5263">
        <w:rPr>
          <w:rFonts w:ascii="GHEA Grapalat" w:hAnsi="GHEA Grapalat"/>
          <w:spacing w:val="6"/>
        </w:rPr>
        <w:t xml:space="preserve">порядке будет предложено заключить договор на поставку </w:t>
      </w:r>
      <w:r w:rsidRPr="005E5263">
        <w:rPr>
          <w:rFonts w:ascii="Arial Unicode" w:hAnsi="Arial Unicode"/>
        </w:rPr>
        <w:t>продуктов</w:t>
      </w:r>
      <w:r w:rsidRPr="005E5263">
        <w:rPr>
          <w:rFonts w:ascii="GHEA Grapalat" w:hAnsi="GHEA Grapalat"/>
        </w:rPr>
        <w:t xml:space="preserve"> (далее — договор).</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E5263">
        <w:rPr>
          <w:rFonts w:ascii="Courier New" w:hAnsi="Courier New" w:cs="Courier New"/>
          <w:lang w:val="en-US"/>
        </w:rPr>
        <w:t> </w:t>
      </w:r>
      <w:proofErr w:type="spellStart"/>
      <w:r w:rsidRPr="005E5263">
        <w:rPr>
          <w:rFonts w:ascii="GHEA Grapalat" w:hAnsi="GHEA Grapalat"/>
        </w:rPr>
        <w:t>настоящейпроцедуре</w:t>
      </w:r>
      <w:proofErr w:type="spellEnd"/>
      <w:r w:rsidRPr="005E5263">
        <w:rPr>
          <w:rFonts w:ascii="GHEA Grapalat" w:hAnsi="GHEA Grapalat"/>
        </w:rPr>
        <w:t>.</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 xml:space="preserve">Условия предъявляемые к лицам, не имеющим права на участие </w:t>
      </w:r>
      <w:proofErr w:type="gramStart"/>
      <w:r w:rsidRPr="005E5263">
        <w:rPr>
          <w:rFonts w:ascii="GHEA Grapalat" w:hAnsi="GHEA Grapalat"/>
        </w:rPr>
        <w:t>в  данной</w:t>
      </w:r>
      <w:proofErr w:type="gramEnd"/>
      <w:r w:rsidRPr="005E5263">
        <w:rPr>
          <w:rFonts w:ascii="GHEA Grapalat" w:hAnsi="GHEA Grapalat"/>
        </w:rPr>
        <w:t xml:space="preserve"> процедуре, а также участникам, установлены приглашением на настоящую процедуру.</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lastRenderedPageBreak/>
        <w:t xml:space="preserve">Отобранный участник определяется из числа участников, подавших заявки, оцененные </w:t>
      </w:r>
      <w:proofErr w:type="spellStart"/>
      <w:r w:rsidRPr="005E5263">
        <w:rPr>
          <w:rFonts w:ascii="GHEA Grapalat" w:hAnsi="GHEA Grapalat"/>
        </w:rPr>
        <w:t>удовлетворительнопо</w:t>
      </w:r>
      <w:proofErr w:type="spellEnd"/>
      <w:r w:rsidRPr="005E5263">
        <w:rPr>
          <w:rFonts w:ascii="GHEA Grapalat" w:hAnsi="GHEA Grapalat"/>
        </w:rPr>
        <w:t xml:space="preserve"> неценовым условиям, по принципу предпочтения, отдаваемого участнику, представившему минимальное ценовое предложение.</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 xml:space="preserve">Для получения приглашения на </w:t>
      </w:r>
      <w:proofErr w:type="spellStart"/>
      <w:r w:rsidRPr="005E5263">
        <w:rPr>
          <w:rFonts w:ascii="GHEA Grapalat" w:hAnsi="GHEA Grapalat"/>
        </w:rPr>
        <w:t>процедурув</w:t>
      </w:r>
      <w:proofErr w:type="spellEnd"/>
      <w:r w:rsidRPr="005E5263">
        <w:rPr>
          <w:rFonts w:ascii="GHEA Grapalat" w:hAnsi="GHEA Grapalat"/>
        </w:rPr>
        <w:t xml:space="preserve"> бумажной форме необходимо обратиться к заказчику </w:t>
      </w:r>
      <w:r w:rsidRPr="00DC2791">
        <w:rPr>
          <w:rFonts w:ascii="GHEA Grapalat" w:hAnsi="GHEA Grapalat"/>
        </w:rPr>
        <w:t>до 11.</w:t>
      </w:r>
      <w:r w:rsidR="00DC2791" w:rsidRPr="00DC2791">
        <w:rPr>
          <w:rFonts w:ascii="GHEA Grapalat" w:hAnsi="GHEA Grapalat"/>
        </w:rPr>
        <w:t>3</w:t>
      </w:r>
      <w:r w:rsidRPr="00DC2791">
        <w:rPr>
          <w:rFonts w:ascii="GHEA Grapalat" w:hAnsi="GHEA Grapalat"/>
        </w:rPr>
        <w:t xml:space="preserve">0 часов7 -го дня </w:t>
      </w:r>
      <w:r w:rsidRPr="005E5263">
        <w:rPr>
          <w:rFonts w:ascii="GHEA Grapalat" w:hAnsi="GHEA Grapalat"/>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5E5263">
        <w:rPr>
          <w:rFonts w:ascii="Arial LatArm" w:hAnsi="Arial LatArm"/>
          <w:i/>
          <w:sz w:val="20"/>
          <w:szCs w:val="20"/>
          <w:lang w:val="en-US"/>
        </w:rPr>
        <w:t> </w:t>
      </w:r>
      <w:r w:rsidRPr="005E5263">
        <w:rPr>
          <w:rFonts w:ascii="GHEA Grapalat" w:hAnsi="GHEA Grapalat"/>
        </w:rPr>
        <w:t xml:space="preserve">обеспечивает бесплатное предоставление приглашения в бумажной </w:t>
      </w:r>
      <w:proofErr w:type="gramStart"/>
      <w:r w:rsidRPr="005E5263">
        <w:rPr>
          <w:rFonts w:ascii="GHEA Grapalat" w:hAnsi="GHEA Grapalat"/>
        </w:rPr>
        <w:t>форме  в</w:t>
      </w:r>
      <w:proofErr w:type="gramEnd"/>
      <w:r w:rsidRPr="005E5263">
        <w:rPr>
          <w:rFonts w:ascii="GHEA Grapalat" w:hAnsi="GHEA Grapalat"/>
        </w:rPr>
        <w:t xml:space="preserve"> первый рабочий день, следующий за получением такого требования .</w:t>
      </w:r>
    </w:p>
    <w:p w:rsidR="005E5263" w:rsidRPr="005E5263" w:rsidRDefault="005E5263" w:rsidP="005E5263">
      <w:pPr>
        <w:widowControl w:val="0"/>
        <w:spacing w:after="160"/>
        <w:ind w:firstLine="567"/>
        <w:jc w:val="both"/>
        <w:rPr>
          <w:rFonts w:ascii="GHEA Grapalat" w:hAnsi="GHEA Grapalat"/>
          <w:spacing w:val="-6"/>
        </w:rPr>
      </w:pPr>
      <w:r w:rsidRPr="005E5263">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E5263">
        <w:rPr>
          <w:rFonts w:ascii="Courier New" w:hAnsi="Courier New" w:cs="Courier New"/>
          <w:spacing w:val="-6"/>
          <w:lang w:val="en-US"/>
        </w:rPr>
        <w:t> </w:t>
      </w:r>
      <w:r w:rsidRPr="005E5263">
        <w:rPr>
          <w:rFonts w:ascii="GHEA Grapalat" w:hAnsi="GHEA Grapalat"/>
          <w:spacing w:val="-6"/>
        </w:rPr>
        <w:t xml:space="preserve">электронной форме в течение рабочего дня, следующего за днем получения заявления. </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Неполучение приглашения не ограничивает права участника на участие в</w:t>
      </w:r>
      <w:r w:rsidRPr="005E5263">
        <w:rPr>
          <w:rFonts w:ascii="Courier New" w:hAnsi="Courier New" w:cs="Courier New"/>
          <w:lang w:val="en-US"/>
        </w:rPr>
        <w:t> </w:t>
      </w:r>
      <w:r w:rsidRPr="005E5263">
        <w:rPr>
          <w:rFonts w:ascii="GHEA Grapalat" w:hAnsi="GHEA Grapalat"/>
        </w:rPr>
        <w:t>настоящей процедуре.</w:t>
      </w:r>
    </w:p>
    <w:p w:rsidR="00DC2791" w:rsidRDefault="005E5263" w:rsidP="005E5263">
      <w:pPr>
        <w:widowControl w:val="0"/>
        <w:spacing w:after="160" w:line="360" w:lineRule="auto"/>
        <w:ind w:firstLine="567"/>
        <w:jc w:val="both"/>
        <w:rPr>
          <w:rFonts w:ascii="Sylfaen" w:hAnsi="Sylfaen"/>
          <w:sz w:val="20"/>
          <w:szCs w:val="20"/>
        </w:rPr>
      </w:pPr>
      <w:r w:rsidRPr="005E5263">
        <w:rPr>
          <w:rFonts w:ascii="Calibri" w:hAnsi="Calibri"/>
        </w:rPr>
        <w:t xml:space="preserve">Заявки на   </w:t>
      </w:r>
      <w:proofErr w:type="gramStart"/>
      <w:r w:rsidRPr="005E5263">
        <w:rPr>
          <w:rFonts w:ascii="Calibri" w:hAnsi="Calibri"/>
        </w:rPr>
        <w:t>ЗАПРОС  КОТИРОВОК</w:t>
      </w:r>
      <w:proofErr w:type="gramEnd"/>
      <w:r w:rsidRPr="005E5263">
        <w:rPr>
          <w:rFonts w:ascii="Calibri" w:hAnsi="Calibri"/>
        </w:rPr>
        <w:t xml:space="preserve"> необходимо подавать по </w:t>
      </w:r>
      <w:proofErr w:type="spellStart"/>
      <w:r w:rsidRPr="005E5263">
        <w:rPr>
          <w:rFonts w:ascii="Calibri" w:hAnsi="Calibri"/>
        </w:rPr>
        <w:t>адресу</w:t>
      </w:r>
      <w:r w:rsidRPr="005E5263">
        <w:rPr>
          <w:rFonts w:ascii="Sylfaen" w:hAnsi="Sylfaen"/>
          <w:sz w:val="20"/>
          <w:szCs w:val="20"/>
        </w:rPr>
        <w:t>с</w:t>
      </w:r>
      <w:proofErr w:type="spellEnd"/>
      <w:r w:rsidRPr="005E5263">
        <w:rPr>
          <w:rFonts w:ascii="Sylfaen" w:hAnsi="Sylfaen"/>
          <w:sz w:val="20"/>
          <w:szCs w:val="20"/>
        </w:rPr>
        <w:t xml:space="preserve">.  </w:t>
      </w:r>
      <w:proofErr w:type="spellStart"/>
      <w:r w:rsidRPr="005E5263">
        <w:rPr>
          <w:rFonts w:ascii="Sylfaen" w:hAnsi="Sylfaen"/>
          <w:sz w:val="20"/>
          <w:szCs w:val="20"/>
        </w:rPr>
        <w:t>Гораван</w:t>
      </w:r>
      <w:proofErr w:type="spellEnd"/>
      <w:r w:rsidRPr="005E5263">
        <w:rPr>
          <w:rFonts w:ascii="Sylfaen" w:hAnsi="Sylfaen"/>
          <w:sz w:val="20"/>
          <w:szCs w:val="20"/>
        </w:rPr>
        <w:t xml:space="preserve"> на ул.  </w:t>
      </w:r>
      <w:proofErr w:type="spellStart"/>
      <w:r w:rsidRPr="005E5263">
        <w:rPr>
          <w:rFonts w:ascii="Sylfaen" w:hAnsi="Sylfaen"/>
          <w:sz w:val="20"/>
          <w:szCs w:val="20"/>
        </w:rPr>
        <w:t>Геворг</w:t>
      </w:r>
      <w:proofErr w:type="spellEnd"/>
      <w:r w:rsidRPr="005E5263">
        <w:rPr>
          <w:rFonts w:ascii="Sylfaen" w:hAnsi="Sylfaen"/>
          <w:sz w:val="20"/>
          <w:szCs w:val="20"/>
        </w:rPr>
        <w:t xml:space="preserve"> </w:t>
      </w:r>
      <w:proofErr w:type="spellStart"/>
      <w:r w:rsidRPr="005E5263">
        <w:rPr>
          <w:rFonts w:ascii="Sylfaen" w:hAnsi="Sylfaen"/>
          <w:sz w:val="20"/>
          <w:szCs w:val="20"/>
        </w:rPr>
        <w:t>Марзпетуни</w:t>
      </w:r>
      <w:proofErr w:type="spellEnd"/>
      <w:r w:rsidRPr="005E5263">
        <w:rPr>
          <w:rFonts w:ascii="Sylfaen" w:hAnsi="Sylfaen"/>
          <w:sz w:val="20"/>
          <w:szCs w:val="20"/>
        </w:rPr>
        <w:t xml:space="preserve"> 7, </w:t>
      </w:r>
      <w:r w:rsidRPr="005E5263">
        <w:rPr>
          <w:rFonts w:ascii="Calibri" w:hAnsi="Calibri"/>
        </w:rPr>
        <w:t xml:space="preserve">в документарной форме, до </w:t>
      </w:r>
      <w:r w:rsidR="006951F9">
        <w:rPr>
          <w:rFonts w:ascii="Calibri" w:hAnsi="Calibri"/>
        </w:rPr>
        <w:t>1</w:t>
      </w:r>
      <w:r w:rsidR="006951F9" w:rsidRPr="006951F9">
        <w:rPr>
          <w:rFonts w:ascii="Calibri" w:hAnsi="Calibri"/>
        </w:rPr>
        <w:t>3</w:t>
      </w:r>
      <w:r w:rsidRPr="00DC2791">
        <w:rPr>
          <w:rFonts w:ascii="Calibri" w:hAnsi="Calibri"/>
        </w:rPr>
        <w:t>.</w:t>
      </w:r>
      <w:r w:rsidR="00316143">
        <w:rPr>
          <w:rFonts w:ascii="Calibri" w:hAnsi="Calibri"/>
        </w:rPr>
        <w:t>0</w:t>
      </w:r>
      <w:r w:rsidRPr="00DC2791">
        <w:rPr>
          <w:rFonts w:ascii="Calibri" w:hAnsi="Calibri"/>
        </w:rPr>
        <w:t xml:space="preserve">0 часов 7-го </w:t>
      </w:r>
      <w:r w:rsidRPr="005E5263">
        <w:rPr>
          <w:rFonts w:ascii="Calibri" w:hAnsi="Calibri"/>
        </w:rPr>
        <w:t xml:space="preserve">дня со дня опубликования настоящего объявления. Кроме армянского языка заявки могут быть поданы также на английском или русском </w:t>
      </w:r>
      <w:proofErr w:type="spellStart"/>
      <w:r w:rsidRPr="005E5263">
        <w:rPr>
          <w:rFonts w:ascii="Calibri" w:hAnsi="Calibri"/>
        </w:rPr>
        <w:t>языке.Вскрытие</w:t>
      </w:r>
      <w:proofErr w:type="spellEnd"/>
      <w:r w:rsidRPr="005E5263">
        <w:rPr>
          <w:rFonts w:ascii="Calibri" w:hAnsi="Calibri"/>
        </w:rPr>
        <w:t xml:space="preserve"> заявок будет проводиться по адресу </w:t>
      </w:r>
      <w:r w:rsidRPr="005E5263">
        <w:rPr>
          <w:rFonts w:ascii="Sylfaen" w:hAnsi="Sylfaen"/>
          <w:sz w:val="20"/>
          <w:szCs w:val="20"/>
        </w:rPr>
        <w:t xml:space="preserve">с.  </w:t>
      </w:r>
      <w:proofErr w:type="spellStart"/>
      <w:r w:rsidRPr="005E5263">
        <w:rPr>
          <w:rFonts w:ascii="Sylfaen" w:hAnsi="Sylfaen"/>
          <w:sz w:val="20"/>
          <w:szCs w:val="20"/>
        </w:rPr>
        <w:t>Гораван</w:t>
      </w:r>
      <w:proofErr w:type="spellEnd"/>
      <w:r w:rsidRPr="005E5263">
        <w:rPr>
          <w:rFonts w:ascii="Sylfaen" w:hAnsi="Sylfaen"/>
          <w:sz w:val="20"/>
          <w:szCs w:val="20"/>
        </w:rPr>
        <w:t xml:space="preserve"> на ул.  </w:t>
      </w:r>
      <w:proofErr w:type="spellStart"/>
      <w:r w:rsidRPr="00DC2791">
        <w:rPr>
          <w:rFonts w:ascii="Sylfaen" w:hAnsi="Sylfaen"/>
          <w:sz w:val="20"/>
          <w:szCs w:val="20"/>
        </w:rPr>
        <w:t>Геворг</w:t>
      </w:r>
      <w:proofErr w:type="spellEnd"/>
      <w:r w:rsidRPr="00DC2791">
        <w:rPr>
          <w:rFonts w:ascii="Sylfaen" w:hAnsi="Sylfaen"/>
          <w:sz w:val="20"/>
          <w:szCs w:val="20"/>
        </w:rPr>
        <w:t xml:space="preserve"> </w:t>
      </w:r>
      <w:proofErr w:type="spellStart"/>
      <w:r w:rsidRPr="00DC2791">
        <w:rPr>
          <w:rFonts w:ascii="Sylfaen" w:hAnsi="Sylfaen"/>
          <w:sz w:val="20"/>
          <w:szCs w:val="20"/>
        </w:rPr>
        <w:t>Марзпетуни</w:t>
      </w:r>
      <w:proofErr w:type="spellEnd"/>
      <w:r w:rsidRPr="00DC2791">
        <w:rPr>
          <w:rFonts w:ascii="Sylfaen" w:hAnsi="Sylfaen"/>
          <w:sz w:val="20"/>
          <w:szCs w:val="20"/>
        </w:rPr>
        <w:t xml:space="preserve"> </w:t>
      </w:r>
      <w:proofErr w:type="gramStart"/>
      <w:r w:rsidRPr="00DC2791">
        <w:rPr>
          <w:rFonts w:ascii="Sylfaen" w:hAnsi="Sylfaen"/>
          <w:sz w:val="20"/>
          <w:szCs w:val="20"/>
        </w:rPr>
        <w:t xml:space="preserve">7,   </w:t>
      </w:r>
      <w:proofErr w:type="gramEnd"/>
      <w:r w:rsidRPr="00DC2791">
        <w:rPr>
          <w:rFonts w:ascii="Sylfaen" w:hAnsi="Sylfaen"/>
          <w:sz w:val="20"/>
          <w:szCs w:val="20"/>
        </w:rPr>
        <w:t xml:space="preserve">году, </w:t>
      </w:r>
    </w:p>
    <w:p w:rsidR="005E5263" w:rsidRPr="00DC2791" w:rsidRDefault="006951F9" w:rsidP="005E5263">
      <w:pPr>
        <w:widowControl w:val="0"/>
        <w:spacing w:after="160" w:line="360" w:lineRule="auto"/>
        <w:ind w:firstLine="567"/>
        <w:jc w:val="both"/>
        <w:rPr>
          <w:rFonts w:ascii="Calibri" w:hAnsi="Calibri"/>
        </w:rPr>
      </w:pPr>
      <w:r>
        <w:rPr>
          <w:rFonts w:ascii="Sylfaen" w:hAnsi="Sylfaen"/>
        </w:rPr>
        <w:t>В 1</w:t>
      </w:r>
      <w:r w:rsidRPr="00650A7A">
        <w:rPr>
          <w:rFonts w:ascii="Sylfaen" w:hAnsi="Sylfaen"/>
        </w:rPr>
        <w:t>3</w:t>
      </w:r>
      <w:r w:rsidR="005E5263" w:rsidRPr="00DC2791">
        <w:rPr>
          <w:rFonts w:ascii="Sylfaen" w:hAnsi="Sylfaen"/>
        </w:rPr>
        <w:t>.</w:t>
      </w:r>
      <w:r w:rsidR="00650A7A">
        <w:rPr>
          <w:rFonts w:ascii="Sylfaen" w:hAnsi="Sylfaen"/>
        </w:rPr>
        <w:t xml:space="preserve">00 в </w:t>
      </w:r>
      <w:proofErr w:type="gramStart"/>
      <w:r w:rsidR="00650A7A">
        <w:rPr>
          <w:rFonts w:ascii="Sylfaen" w:hAnsi="Sylfaen"/>
        </w:rPr>
        <w:t>18</w:t>
      </w:r>
      <w:r w:rsidR="005E5263" w:rsidRPr="00DC2791">
        <w:rPr>
          <w:rFonts w:ascii="Sylfaen" w:hAnsi="Sylfaen"/>
        </w:rPr>
        <w:t xml:space="preserve"> </w:t>
      </w:r>
      <w:r w:rsidR="00F76968">
        <w:rPr>
          <w:rFonts w:ascii="GHEA Grapalat" w:hAnsi="GHEA Grapalat"/>
          <w:i/>
        </w:rPr>
        <w:t>.</w:t>
      </w:r>
      <w:proofErr w:type="gramEnd"/>
      <w:r w:rsidR="00316143">
        <w:rPr>
          <w:rFonts w:ascii="GHEA Grapalat" w:hAnsi="GHEA Grapalat"/>
          <w:i/>
          <w:lang w:val="hy-AM"/>
        </w:rPr>
        <w:t>12</w:t>
      </w:r>
      <w:r w:rsidR="00F6350C">
        <w:rPr>
          <w:rFonts w:ascii="GHEA Grapalat" w:hAnsi="GHEA Grapalat"/>
          <w:i/>
        </w:rPr>
        <w:t>.2024</w:t>
      </w:r>
    </w:p>
    <w:p w:rsidR="005E5263" w:rsidRPr="005E5263" w:rsidRDefault="005E5263" w:rsidP="005E5263">
      <w:pPr>
        <w:widowControl w:val="0"/>
        <w:spacing w:after="160" w:line="360" w:lineRule="auto"/>
        <w:ind w:firstLine="567"/>
        <w:jc w:val="both"/>
        <w:rPr>
          <w:rFonts w:ascii="Calibri" w:hAnsi="Calibri"/>
        </w:rPr>
      </w:pPr>
      <w:r w:rsidRPr="005E5263">
        <w:rPr>
          <w:rFonts w:ascii="Calibri" w:hAnsi="Calibri"/>
        </w:rPr>
        <w:t xml:space="preserve">Жалобы относительно настоящей процедуры должны быть поданы лицу, рассматривающее связанные с закупками </w:t>
      </w:r>
      <w:proofErr w:type="spellStart"/>
      <w:proofErr w:type="gramStart"/>
      <w:r w:rsidRPr="005E5263">
        <w:rPr>
          <w:rFonts w:ascii="Calibri" w:hAnsi="Calibri"/>
        </w:rPr>
        <w:t>жалобы,по</w:t>
      </w:r>
      <w:proofErr w:type="spellEnd"/>
      <w:proofErr w:type="gramEnd"/>
      <w:r w:rsidRPr="005E5263">
        <w:rPr>
          <w:rFonts w:ascii="Calibri" w:hAnsi="Calibri"/>
        </w:rPr>
        <w:t xml:space="preserve"> адресу: ул. </w:t>
      </w:r>
      <w:proofErr w:type="spellStart"/>
      <w:r w:rsidRPr="005E5263">
        <w:rPr>
          <w:rFonts w:ascii="Calibri" w:hAnsi="Calibri"/>
        </w:rPr>
        <w:t>Мелик-Адамяна</w:t>
      </w:r>
      <w:proofErr w:type="spellEnd"/>
      <w:r w:rsidRPr="005E5263">
        <w:rPr>
          <w:rFonts w:ascii="Calibri" w:hAnsi="Calibri"/>
        </w:rPr>
        <w:t xml:space="preserve"> 1, Ереван. Обжалование осуществляется в порядке, установленном приглашением на</w:t>
      </w:r>
      <w:r w:rsidRPr="005E5263">
        <w:rPr>
          <w:rFonts w:ascii="Calibri" w:hAnsi="Calibri" w:cs="Courier New"/>
          <w:lang w:val="en-US"/>
        </w:rPr>
        <w:t> </w:t>
      </w:r>
      <w:r w:rsidRPr="005E5263">
        <w:rPr>
          <w:rFonts w:ascii="Calibri" w:hAnsi="Calibri"/>
        </w:rPr>
        <w:t>настоящий конкурс. Для подачи жалобы требуется плата в размере 30</w:t>
      </w:r>
      <w:r w:rsidRPr="005E5263">
        <w:rPr>
          <w:rFonts w:ascii="Calibri" w:hAnsi="Calibri" w:cs="Courier New"/>
          <w:lang w:val="en-US"/>
        </w:rPr>
        <w:t> </w:t>
      </w:r>
      <w:r w:rsidRPr="005E5263">
        <w:rPr>
          <w:rFonts w:ascii="Calibri" w:hAnsi="Calibri"/>
        </w:rPr>
        <w:t>000</w:t>
      </w:r>
      <w:r w:rsidRPr="005E5263">
        <w:rPr>
          <w:rFonts w:ascii="Calibri" w:hAnsi="Calibri" w:cs="Courier New"/>
          <w:lang w:val="en-US"/>
        </w:rPr>
        <w:t> </w:t>
      </w:r>
      <w:r w:rsidRPr="005E5263">
        <w:rPr>
          <w:rFonts w:ascii="Calibri" w:hAnsi="Calibri"/>
        </w:rPr>
        <w:t xml:space="preserve">(тридцать тысяч) </w:t>
      </w:r>
      <w:proofErr w:type="spellStart"/>
      <w:r w:rsidRPr="005E5263">
        <w:rPr>
          <w:rFonts w:ascii="Calibri" w:hAnsi="Calibri"/>
        </w:rPr>
        <w:t>драмов</w:t>
      </w:r>
      <w:proofErr w:type="spellEnd"/>
      <w:r w:rsidRPr="005E5263">
        <w:rPr>
          <w:rFonts w:ascii="Calibri" w:hAnsi="Calibri"/>
        </w:rPr>
        <w:t xml:space="preserve"> РА, которая должна быть перечислена на</w:t>
      </w:r>
      <w:r w:rsidRPr="005E5263">
        <w:rPr>
          <w:rFonts w:ascii="Calibri" w:hAnsi="Calibri" w:cs="Courier New"/>
          <w:lang w:val="en-US"/>
        </w:rPr>
        <w:t> </w:t>
      </w:r>
      <w:r w:rsidRPr="005E5263">
        <w:rPr>
          <w:rFonts w:ascii="Calibri" w:hAnsi="Calibri"/>
        </w:rPr>
        <w:t>казначейский счет № 900008000482, открытый на имя Министерства финансов Республики Армения.</w:t>
      </w:r>
    </w:p>
    <w:p w:rsidR="005E5263" w:rsidRPr="005E5263" w:rsidRDefault="005E5263" w:rsidP="005E5263">
      <w:pPr>
        <w:widowControl w:val="0"/>
        <w:spacing w:after="160"/>
        <w:ind w:firstLine="567"/>
        <w:jc w:val="both"/>
        <w:rPr>
          <w:rFonts w:ascii="Calibri" w:hAnsi="Calibri"/>
        </w:rPr>
      </w:pPr>
      <w:r w:rsidRPr="005E5263">
        <w:rPr>
          <w:rFonts w:ascii="Calibri" w:hAnsi="Calibri"/>
        </w:rPr>
        <w:t>Для получения дополнительной информации, связанной с настоящим</w:t>
      </w:r>
      <w:r w:rsidRPr="005E5263">
        <w:rPr>
          <w:rFonts w:ascii="Calibri" w:hAnsi="Calibri" w:cs="Courier New"/>
          <w:lang w:val="en-US"/>
        </w:rPr>
        <w:t> </w:t>
      </w:r>
      <w:r w:rsidRPr="005E5263">
        <w:rPr>
          <w:rFonts w:ascii="Calibri" w:hAnsi="Calibri"/>
        </w:rPr>
        <w:t>объявлением, можете обратиться к секретарю Оценочной комиссии</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Заказчик</w:t>
      </w:r>
      <w:proofErr w:type="gramStart"/>
      <w:r w:rsidRPr="00501D4F">
        <w:rPr>
          <w:rFonts w:ascii="GHEA Grapalat" w:hAnsi="GHEA Grapalat"/>
          <w:sz w:val="22"/>
          <w:szCs w:val="22"/>
        </w:rPr>
        <w:t xml:space="preserve"> </w:t>
      </w:r>
      <w:r w:rsidRPr="00501D4F">
        <w:rPr>
          <w:rFonts w:ascii="Sylfaen" w:hAnsi="Sylfaen"/>
          <w:sz w:val="22"/>
          <w:szCs w:val="22"/>
          <w:lang w:val="hy-AM"/>
        </w:rPr>
        <w:t xml:space="preserve">  </w:t>
      </w:r>
      <w:r w:rsidR="005E5263" w:rsidRPr="005E5263">
        <w:rPr>
          <w:rFonts w:ascii="GHEA Grapalat" w:hAnsi="GHEA Grapalat"/>
        </w:rPr>
        <w:t>&lt;</w:t>
      </w:r>
      <w:proofErr w:type="gramEnd"/>
      <w:r w:rsidR="005E5263" w:rsidRPr="005E5263">
        <w:rPr>
          <w:rFonts w:ascii="GHEA Grapalat" w:hAnsi="GHEA Grapalat"/>
        </w:rPr>
        <w:t>&lt;</w:t>
      </w:r>
      <w:r w:rsidR="005E5263" w:rsidRPr="005E5263">
        <w:rPr>
          <w:rFonts w:ascii="Arial" w:hAnsi="Arial" w:cs="Arial"/>
        </w:rPr>
        <w:t xml:space="preserve">  </w:t>
      </w:r>
      <w:proofErr w:type="spellStart"/>
      <w:r w:rsidR="005E5263" w:rsidRPr="005E5263">
        <w:rPr>
          <w:rFonts w:ascii="Arial" w:hAnsi="Arial" w:cs="Arial"/>
        </w:rPr>
        <w:t>Гораван</w:t>
      </w:r>
      <w:proofErr w:type="spellEnd"/>
      <w:r w:rsidR="005E5263" w:rsidRPr="005E5263">
        <w:rPr>
          <w:rFonts w:ascii="Arial" w:hAnsi="Arial" w:cs="Arial"/>
        </w:rPr>
        <w:t xml:space="preserve"> Гор детский сад</w:t>
      </w:r>
      <w:r w:rsidR="005E5263" w:rsidRPr="005E5263">
        <w:rPr>
          <w:rFonts w:ascii="Sylfaen" w:hAnsi="Sylfaen"/>
        </w:rPr>
        <w:t>&gt;&gt;</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F37A62" w:rsidRDefault="00F37A62" w:rsidP="00E12B8D">
      <w:pPr>
        <w:pStyle w:val="aa"/>
        <w:widowControl w:val="0"/>
        <w:spacing w:after="160"/>
        <w:ind w:firstLine="567"/>
        <w:jc w:val="right"/>
        <w:rPr>
          <w:rFonts w:ascii="GHEA Grapalat" w:hAnsi="GHEA Grapalat"/>
          <w:i/>
        </w:rPr>
      </w:pPr>
    </w:p>
    <w:p w:rsidR="00F37A62" w:rsidRDefault="00F37A62" w:rsidP="00E12B8D">
      <w:pPr>
        <w:pStyle w:val="aa"/>
        <w:widowControl w:val="0"/>
        <w:spacing w:after="160"/>
        <w:ind w:firstLine="567"/>
        <w:jc w:val="right"/>
        <w:rPr>
          <w:rFonts w:ascii="GHEA Grapalat" w:hAnsi="GHEA Grapalat"/>
          <w:i/>
        </w:rPr>
      </w:pP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650A7A">
        <w:rPr>
          <w:rFonts w:ascii="Sylfaen" w:hAnsi="Sylfaen"/>
        </w:rPr>
        <w:t>GM-GHAPDzB-25/03</w:t>
      </w:r>
      <w:r w:rsidR="009E3704" w:rsidRPr="009E3704">
        <w:rPr>
          <w:rFonts w:ascii="GHEA Grapalat" w:hAnsi="GHEA Grapalat"/>
          <w:i/>
        </w:rPr>
        <w:br/>
        <w:t xml:space="preserve">№ 1 </w:t>
      </w:r>
      <w:r w:rsidR="009E3704" w:rsidRPr="00DC2791">
        <w:rPr>
          <w:rFonts w:ascii="GHEA Grapalat" w:hAnsi="GHEA Grapalat"/>
          <w:i/>
        </w:rPr>
        <w:t xml:space="preserve">от </w:t>
      </w:r>
      <w:r w:rsidR="00650A7A">
        <w:rPr>
          <w:rFonts w:ascii="GHEA Grapalat" w:hAnsi="GHEA Grapalat"/>
          <w:i/>
        </w:rPr>
        <w:t>11</w:t>
      </w:r>
      <w:r w:rsidR="008B1F5B" w:rsidRPr="00DC2791">
        <w:rPr>
          <w:rFonts w:ascii="GHEA Grapalat" w:hAnsi="GHEA Grapalat"/>
        </w:rPr>
        <w:t>.</w:t>
      </w:r>
      <w:r w:rsidR="00650A7A">
        <w:rPr>
          <w:rFonts w:ascii="GHEA Grapalat" w:hAnsi="GHEA Grapalat"/>
          <w:lang w:val="hy-AM"/>
        </w:rPr>
        <w:t>12</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proofErr w:type="gramStart"/>
      <w:r w:rsidRPr="005E5263">
        <w:rPr>
          <w:rFonts w:ascii="Sylfaen" w:hAnsi="Sylfaen" w:cs="Courier New"/>
          <w:i/>
          <w:sz w:val="20"/>
          <w:szCs w:val="20"/>
          <w:lang w:eastAsia="en-US" w:bidi="ar-SA"/>
        </w:rPr>
        <w:t xml:space="preserve">&lt;&lt;  </w:t>
      </w:r>
      <w:proofErr w:type="spellStart"/>
      <w:proofErr w:type="gramEnd"/>
      <w:r w:rsidRPr="005E5263">
        <w:rPr>
          <w:rFonts w:ascii="GHEA Grapalat" w:hAnsi="GHEA Grapalat" w:cs="Courier New"/>
          <w:lang w:eastAsia="en-US" w:bidi="ar-SA"/>
        </w:rPr>
        <w:t>Гораван</w:t>
      </w:r>
      <w:proofErr w:type="spellEnd"/>
      <w:r w:rsidRPr="005E5263">
        <w:rPr>
          <w:rFonts w:ascii="GHEA Grapalat" w:hAnsi="GHEA Grapalat" w:cs="Courier New"/>
          <w:lang w:eastAsia="en-US" w:bidi="ar-SA"/>
        </w:rPr>
        <w:t xml:space="preserve">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w:t>
      </w:r>
      <w:proofErr w:type="gramStart"/>
      <w:r w:rsidRPr="00501D4F">
        <w:rPr>
          <w:rFonts w:ascii="Calibri" w:hAnsi="Calibri" w:cs="Courier New"/>
          <w:lang w:eastAsia="en-US" w:bidi="ar-SA"/>
        </w:rPr>
        <w:t>ЗАПРОС  КОТИРОВОК</w:t>
      </w:r>
      <w:proofErr w:type="gramEnd"/>
      <w:r w:rsidRPr="00501D4F">
        <w:rPr>
          <w:rFonts w:ascii="Calibri" w:hAnsi="Calibri" w:cs="Courier New"/>
          <w:lang w:eastAsia="en-US" w:bidi="ar-SA"/>
        </w:rPr>
        <w:t xml:space="preserve">, ОБЪЯВЛЕННЫЙ С ЦЕЛЬЮ ПРИОБРЕТЕНИЯ «ПРОДУКТОВ»ДЛЯ НУЖД </w:t>
      </w: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proofErr w:type="gramStart"/>
      <w:r w:rsidRPr="005E5263">
        <w:rPr>
          <w:rFonts w:ascii="Sylfaen" w:hAnsi="Sylfaen" w:cs="Courier New"/>
          <w:i/>
          <w:sz w:val="20"/>
          <w:szCs w:val="20"/>
          <w:lang w:eastAsia="en-US" w:bidi="ar-SA"/>
        </w:rPr>
        <w:t xml:space="preserve">&lt;&lt;  </w:t>
      </w:r>
      <w:proofErr w:type="spellStart"/>
      <w:proofErr w:type="gramEnd"/>
      <w:r w:rsidRPr="005E5263">
        <w:rPr>
          <w:rFonts w:ascii="GHEA Grapalat" w:hAnsi="GHEA Grapalat" w:cs="Courier New"/>
          <w:lang w:eastAsia="en-US" w:bidi="ar-SA"/>
        </w:rPr>
        <w:t>Гораван</w:t>
      </w:r>
      <w:proofErr w:type="spellEnd"/>
      <w:r w:rsidRPr="005E5263">
        <w:rPr>
          <w:rFonts w:ascii="GHEA Grapalat" w:hAnsi="GHEA Grapalat" w:cs="Courier New"/>
          <w:lang w:eastAsia="en-US" w:bidi="ar-SA"/>
        </w:rPr>
        <w:t xml:space="preserve">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F37A62" w:rsidRDefault="00F37A62" w:rsidP="00E12B8D">
      <w:pPr>
        <w:widowControl w:val="0"/>
        <w:spacing w:after="160"/>
        <w:jc w:val="center"/>
        <w:rPr>
          <w:rFonts w:ascii="GHEA Grapalat" w:hAnsi="GHEA Grapalat"/>
          <w:b/>
        </w:rPr>
      </w:pPr>
    </w:p>
    <w:p w:rsidR="00F37A62" w:rsidRDefault="00F37A62" w:rsidP="00E12B8D">
      <w:pPr>
        <w:widowControl w:val="0"/>
        <w:spacing w:after="160"/>
        <w:jc w:val="center"/>
        <w:rPr>
          <w:rFonts w:ascii="GHEA Grapalat" w:hAnsi="GHEA Grapalat"/>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СОДЕРЖАНИЕ</w:t>
      </w:r>
    </w:p>
    <w:p w:rsidR="00E12B8D" w:rsidRPr="00501D4F" w:rsidRDefault="00E12B8D" w:rsidP="00E12B8D">
      <w:pPr>
        <w:widowControl w:val="0"/>
        <w:spacing w:after="160"/>
        <w:ind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proofErr w:type="gramStart"/>
      <w:r w:rsidRPr="005E5263">
        <w:rPr>
          <w:rFonts w:ascii="Sylfaen" w:hAnsi="Sylfaen" w:cs="Courier New"/>
          <w:i/>
          <w:sz w:val="20"/>
          <w:szCs w:val="20"/>
          <w:lang w:eastAsia="en-US" w:bidi="ar-SA"/>
        </w:rPr>
        <w:t xml:space="preserve">&lt;&lt;  </w:t>
      </w:r>
      <w:proofErr w:type="spellStart"/>
      <w:proofErr w:type="gramEnd"/>
      <w:r w:rsidRPr="005E5263">
        <w:rPr>
          <w:rFonts w:ascii="GHEA Grapalat" w:hAnsi="GHEA Grapalat" w:cs="Courier New"/>
          <w:lang w:eastAsia="en-US" w:bidi="ar-SA"/>
        </w:rPr>
        <w:t>Гораван</w:t>
      </w:r>
      <w:proofErr w:type="spellEnd"/>
      <w:r w:rsidRPr="005E5263">
        <w:rPr>
          <w:rFonts w:ascii="GHEA Grapalat" w:hAnsi="GHEA Grapalat" w:cs="Courier New"/>
          <w:lang w:eastAsia="en-US" w:bidi="ar-SA"/>
        </w:rPr>
        <w:t xml:space="preserve">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proofErr w:type="gramStart"/>
      <w:r w:rsidRPr="003D0E3C">
        <w:rPr>
          <w:rFonts w:ascii="GHEA Grapalat" w:hAnsi="GHEA Grapalat"/>
        </w:rPr>
        <w:t>квалификаци</w:t>
      </w:r>
      <w:r>
        <w:rPr>
          <w:rFonts w:ascii="GHEA Grapalat" w:hAnsi="GHEA Grapalat"/>
        </w:rPr>
        <w:t>и  и</w:t>
      </w:r>
      <w:proofErr w:type="gramEnd"/>
      <w:r>
        <w:rPr>
          <w:rFonts w:ascii="GHEA Grapalat" w:hAnsi="GHEA Grapalat"/>
        </w:rPr>
        <w:t xml:space="preserve">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F37A62"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F37A62" w:rsidRDefault="00F37A62" w:rsidP="00E12B8D">
      <w:pPr>
        <w:widowControl w:val="0"/>
        <w:spacing w:after="160"/>
        <w:ind w:hanging="567"/>
        <w:jc w:val="both"/>
        <w:rPr>
          <w:rFonts w:ascii="GHEA Grapalat" w:hAnsi="GHEA Grapalat"/>
          <w:spacing w:val="-6"/>
        </w:rPr>
      </w:pP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w:t>
      </w:r>
      <w:proofErr w:type="gramStart"/>
      <w:r w:rsidRPr="006D2DF7">
        <w:rPr>
          <w:rFonts w:ascii="GHEA Grapalat" w:hAnsi="GHEA Grapalat"/>
          <w:spacing w:val="-6"/>
        </w:rPr>
        <w:t xml:space="preserve">кодом </w:t>
      </w:r>
      <w:r w:rsidR="008B1F5B">
        <w:rPr>
          <w:rFonts w:ascii="GHEA Grapalat" w:hAnsi="GHEA Grapalat"/>
          <w:spacing w:val="-6"/>
        </w:rPr>
        <w:t xml:space="preserve"> </w:t>
      </w:r>
      <w:r w:rsidR="00650A7A">
        <w:rPr>
          <w:rFonts w:ascii="Sylfaen" w:hAnsi="Sylfaen"/>
        </w:rPr>
        <w:t>GM</w:t>
      </w:r>
      <w:proofErr w:type="gramEnd"/>
      <w:r w:rsidR="00650A7A">
        <w:rPr>
          <w:rFonts w:ascii="Sylfaen" w:hAnsi="Sylfaen"/>
        </w:rPr>
        <w:t>-GHAPDzB-25/03</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F37A62" w:rsidRDefault="00E12B8D" w:rsidP="00E12B8D">
      <w:pPr>
        <w:widowControl w:val="0"/>
        <w:spacing w:after="160"/>
        <w:jc w:val="center"/>
        <w:rPr>
          <w:rFonts w:ascii="GHEA Grapalat" w:hAnsi="GHEA Grapalat"/>
        </w:rPr>
      </w:pPr>
      <w:r w:rsidRPr="009044F1">
        <w:rPr>
          <w:rFonts w:ascii="GHEA Grapalat" w:hAnsi="GHEA Grapalat"/>
        </w:rPr>
        <w:br w:type="page"/>
      </w:r>
    </w:p>
    <w:p w:rsidR="00F37A62" w:rsidRDefault="00F37A62" w:rsidP="00E12B8D">
      <w:pPr>
        <w:widowControl w:val="0"/>
        <w:spacing w:after="160"/>
        <w:jc w:val="center"/>
        <w:rPr>
          <w:rFonts w:ascii="GHEA Grapalat" w:hAnsi="GHEA Grapalat"/>
        </w:rPr>
      </w:pPr>
    </w:p>
    <w:p w:rsidR="00F37A62" w:rsidRDefault="00F37A62"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rPr>
      </w:pPr>
      <w:r w:rsidRPr="009044F1">
        <w:rPr>
          <w:rFonts w:ascii="GHEA Grapalat" w:hAnsi="GHEA Grapalat"/>
        </w:rPr>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5E5263" w:rsidRPr="005E5263" w:rsidRDefault="00E12B8D" w:rsidP="005E5263">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w:t>
      </w:r>
      <w:proofErr w:type="gramStart"/>
      <w:r w:rsidR="005E5263" w:rsidRPr="005E5263">
        <w:rPr>
          <w:rFonts w:ascii="Sylfaen" w:hAnsi="Sylfaen" w:cs="Courier New"/>
          <w:i/>
          <w:lang w:eastAsia="en-US" w:bidi="ar-SA"/>
        </w:rPr>
        <w:t xml:space="preserve">&lt;&lt;  </w:t>
      </w:r>
      <w:proofErr w:type="spellStart"/>
      <w:proofErr w:type="gramEnd"/>
      <w:r w:rsidR="005E5263" w:rsidRPr="005E5263">
        <w:rPr>
          <w:rFonts w:ascii="GHEA Grapalat" w:hAnsi="GHEA Grapalat" w:cs="Courier New"/>
          <w:lang w:eastAsia="en-US" w:bidi="ar-SA"/>
        </w:rPr>
        <w:t>Гораван</w:t>
      </w:r>
      <w:proofErr w:type="spellEnd"/>
      <w:r w:rsidR="005E5263" w:rsidRPr="005E5263">
        <w:rPr>
          <w:rFonts w:ascii="GHEA Grapalat" w:hAnsi="GHEA Grapalat" w:cs="Courier New"/>
          <w:lang w:eastAsia="en-US" w:bidi="ar-SA"/>
        </w:rPr>
        <w:t xml:space="preserve">   Гор детский сад</w:t>
      </w:r>
      <w:r w:rsidR="005E5263" w:rsidRPr="005E5263">
        <w:rPr>
          <w:rFonts w:ascii="Sylfaen" w:hAnsi="Sylfaen" w:cs="Courier New"/>
          <w:i/>
          <w:lang w:eastAsia="en-US" w:bidi="ar-SA"/>
        </w:rPr>
        <w:t xml:space="preserve"> &gt;&gt;</w:t>
      </w:r>
      <w:r w:rsidR="005E5263" w:rsidRPr="005E5263">
        <w:rPr>
          <w:rFonts w:ascii="inherit" w:hAnsi="inherit" w:cs="Courier New"/>
          <w:b/>
          <w:color w:val="70757A"/>
        </w:rPr>
        <w:t xml:space="preserve"> </w:t>
      </w:r>
      <w:r w:rsidR="005E5263" w:rsidRPr="005E5263">
        <w:rPr>
          <w:rFonts w:ascii="inherit" w:hAnsi="inherit" w:cs="Courier New"/>
          <w:color w:val="70757A"/>
          <w:lang w:bidi="ar-SA"/>
        </w:rPr>
        <w:t>HOAK</w:t>
      </w:r>
    </w:p>
    <w:p w:rsidR="00E12B8D" w:rsidRPr="009044F1" w:rsidRDefault="005E5263" w:rsidP="005E5263">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0C630C">
        <w:rPr>
          <w:rFonts w:ascii="GHEA Grapalat" w:hAnsi="GHEA Grapalat"/>
          <w:i w:val="0"/>
          <w:sz w:val="24"/>
          <w:szCs w:val="24"/>
        </w:rPr>
        <w:t>лоты 2</w:t>
      </w:r>
      <w:r w:rsidR="00E12B8D" w:rsidRPr="00DC279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Лотов</w:t>
            </w:r>
          </w:p>
        </w:tc>
        <w:tc>
          <w:tcPr>
            <w:tcW w:w="6458" w:type="dxa"/>
            <w:vMerge w:val="restart"/>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DC2791" w:rsidRDefault="00E12B8D" w:rsidP="008B1F5B">
            <w:pPr>
              <w:pStyle w:val="23"/>
              <w:widowControl w:val="0"/>
              <w:spacing w:after="120" w:line="240" w:lineRule="auto"/>
              <w:ind w:firstLine="0"/>
              <w:jc w:val="center"/>
              <w:rPr>
                <w:rFonts w:ascii="GHEA Grapalat" w:hAnsi="GHEA Grapalat"/>
                <w:sz w:val="24"/>
                <w:szCs w:val="24"/>
              </w:rPr>
            </w:pPr>
            <w:r w:rsidRPr="00DC2791">
              <w:rPr>
                <w:rFonts w:ascii="GHEA Grapalat" w:hAnsi="GHEA Grapalat"/>
                <w:b/>
                <w:i/>
                <w:sz w:val="24"/>
                <w:szCs w:val="24"/>
              </w:rPr>
              <w:t>Номера</w:t>
            </w:r>
          </w:p>
        </w:tc>
        <w:tc>
          <w:tcPr>
            <w:tcW w:w="1246" w:type="dxa"/>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6</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1410000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Масло</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22</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143000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Сгущенное молоко</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DC279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w:t>
      </w:r>
      <w:r w:rsidRPr="009044F1">
        <w:rPr>
          <w:rFonts w:ascii="GHEA Grapalat" w:hAnsi="GHEA Grapalat"/>
        </w:rPr>
        <w:lastRenderedPageBreak/>
        <w:t>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w:t>
      </w:r>
      <w:proofErr w:type="gramStart"/>
      <w:r>
        <w:rPr>
          <w:rFonts w:ascii="GHEA Grapalat" w:hAnsi="GHEA Grapalat"/>
        </w:rPr>
        <w:t>которых  административный</w:t>
      </w:r>
      <w:proofErr w:type="gramEnd"/>
      <w:r>
        <w:rPr>
          <w:rFonts w:ascii="GHEA Grapalat" w:hAnsi="GHEA Grapalat"/>
        </w:rPr>
        <w:t xml:space="preserve"> акт, устанавливающий ответственность за </w:t>
      </w:r>
      <w:proofErr w:type="spellStart"/>
      <w:r>
        <w:rPr>
          <w:rFonts w:ascii="GHEA Grapalat" w:hAnsi="GHEA Grapalat"/>
        </w:rPr>
        <w:t>антиконкурентное</w:t>
      </w:r>
      <w:proofErr w:type="spellEnd"/>
      <w:r>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Pr>
          <w:rFonts w:ascii="GHEA Grapalat" w:hAnsi="GHEA Grapalat"/>
        </w:rPr>
        <w:t>необжалуемым</w:t>
      </w:r>
      <w:proofErr w:type="spellEnd"/>
      <w:r>
        <w:rPr>
          <w:rFonts w:ascii="GHEA Grapalat" w:hAnsi="GHEA Grapalat"/>
        </w:rPr>
        <w:t>,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417F70">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417F70">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Pr="000B29DC">
        <w:rPr>
          <w:rFonts w:ascii="GHEA Grapalat" w:hAnsi="GHEA Grapalat"/>
        </w:rPr>
        <w:t>права</w:t>
      </w:r>
      <w:proofErr w:type="gramEnd"/>
      <w:r w:rsidRPr="000B29DC">
        <w:rPr>
          <w:rFonts w:ascii="GHEA Grapalat" w:hAnsi="GHEA Grapalat"/>
        </w:rPr>
        <w:t xml:space="preserve">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3F2899">
        <w:rPr>
          <w:rFonts w:ascii="GHEA Grapalat" w:hAnsi="GHEA Grapalat"/>
        </w:rPr>
        <w:t>Fitch</w:t>
      </w:r>
      <w:proofErr w:type="spellEnd"/>
      <w:r w:rsidRPr="003F2899">
        <w:rPr>
          <w:rFonts w:ascii="GHEA Grapalat" w:hAnsi="GHEA Grapalat"/>
        </w:rPr>
        <w:t xml:space="preserve">, </w:t>
      </w:r>
      <w:proofErr w:type="spellStart"/>
      <w:r w:rsidRPr="003F2899">
        <w:rPr>
          <w:rFonts w:ascii="GHEA Grapalat" w:hAnsi="GHEA Grapalat"/>
        </w:rPr>
        <w:t>Moodys</w:t>
      </w:r>
      <w:proofErr w:type="spellEnd"/>
      <w:r w:rsidRPr="003F2899">
        <w:rPr>
          <w:rFonts w:ascii="GHEA Grapalat" w:hAnsi="GHEA Grapalat"/>
        </w:rPr>
        <w:t xml:space="preserve">, </w:t>
      </w:r>
      <w:proofErr w:type="spellStart"/>
      <w:r w:rsidRPr="003F2899">
        <w:rPr>
          <w:rFonts w:ascii="GHEA Grapalat" w:hAnsi="GHEA Grapalat"/>
        </w:rPr>
        <w:t>Standard</w:t>
      </w:r>
      <w:proofErr w:type="spellEnd"/>
      <w:r w:rsidRPr="003F2899">
        <w:rPr>
          <w:rFonts w:ascii="GHEA Grapalat" w:hAnsi="GHEA Grapalat"/>
        </w:rPr>
        <w:t xml:space="preserve"> &amp; </w:t>
      </w:r>
      <w:proofErr w:type="spellStart"/>
      <w:r w:rsidRPr="003F2899">
        <w:rPr>
          <w:rFonts w:ascii="GHEA Grapalat" w:hAnsi="GHEA Grapalat"/>
        </w:rPr>
        <w:t>Poor's</w:t>
      </w:r>
      <w:proofErr w:type="spellEnd"/>
      <w:r w:rsidRPr="003F2899">
        <w:rPr>
          <w:rFonts w:ascii="GHEA Grapalat" w:hAnsi="GHEA Grapalat"/>
        </w:rPr>
        <w:t>)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w:t>
      </w:r>
      <w:r w:rsidRPr="009044F1">
        <w:rPr>
          <w:rFonts w:ascii="GHEA Grapalat" w:hAnsi="GHEA Grapalat"/>
        </w:rPr>
        <w:lastRenderedPageBreak/>
        <w:t>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 xml:space="preserve">приглашением.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proofErr w:type="spellStart"/>
      <w:r>
        <w:rPr>
          <w:rFonts w:ascii="GHEA Grapalat" w:hAnsi="GHEA Grapalat"/>
        </w:rPr>
        <w:t>ое</w:t>
      </w:r>
      <w:proofErr w:type="spellEnd"/>
      <w:r>
        <w:rPr>
          <w:rFonts w:ascii="GHEA Grapalat" w:hAnsi="GHEA Grapalat"/>
        </w:rPr>
        <w:t xml:space="preserve">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исчисляется со дня опубликования в </w:t>
      </w:r>
      <w:r w:rsidRPr="009044F1">
        <w:rPr>
          <w:rFonts w:ascii="GHEA Grapalat" w:hAnsi="GHEA Grapalat"/>
        </w:rPr>
        <w:lastRenderedPageBreak/>
        <w:t>бюллетене объявления об</w:t>
      </w:r>
      <w:r>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FE0BCD" w:rsidRDefault="00E12B8D" w:rsidP="005E5263">
      <w:pPr>
        <w:pStyle w:val="a3"/>
        <w:widowControl w:val="0"/>
        <w:spacing w:after="160"/>
        <w:ind w:firstLine="567"/>
        <w:rPr>
          <w:rFonts w:ascii="Calibri" w:hAnsi="Calibri"/>
          <w:i w:val="0"/>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E5263" w:rsidRPr="005E5263">
        <w:rPr>
          <w:rFonts w:ascii="GHEA Grapalat" w:hAnsi="GHEA Grapalat"/>
          <w:sz w:val="24"/>
          <w:szCs w:val="24"/>
        </w:rPr>
        <w:t xml:space="preserve">Араратской </w:t>
      </w:r>
      <w:r w:rsidR="005E5263" w:rsidRPr="00CC492F">
        <w:rPr>
          <w:rFonts w:ascii="GHEA Grapalat" w:hAnsi="GHEA Grapalat"/>
          <w:sz w:val="24"/>
          <w:szCs w:val="24"/>
        </w:rPr>
        <w:t xml:space="preserve">области </w:t>
      </w:r>
      <w:r w:rsidR="005E5263" w:rsidRPr="00CC492F">
        <w:rPr>
          <w:rFonts w:ascii="Calibri" w:hAnsi="Calibri"/>
          <w:sz w:val="24"/>
          <w:szCs w:val="24"/>
        </w:rPr>
        <w:t xml:space="preserve">  </w:t>
      </w:r>
      <w:r w:rsidR="005E5263" w:rsidRPr="00CC492F">
        <w:rPr>
          <w:rFonts w:ascii="Sylfaen" w:hAnsi="Sylfaen"/>
          <w:i w:val="0"/>
        </w:rPr>
        <w:t xml:space="preserve">с.  </w:t>
      </w:r>
      <w:proofErr w:type="spellStart"/>
      <w:r w:rsidR="005E5263" w:rsidRPr="00CC492F">
        <w:rPr>
          <w:rFonts w:ascii="Sylfaen" w:hAnsi="Sylfaen"/>
          <w:i w:val="0"/>
        </w:rPr>
        <w:t>Гораван</w:t>
      </w:r>
      <w:proofErr w:type="spellEnd"/>
      <w:r w:rsidR="005E5263" w:rsidRPr="00CC492F">
        <w:rPr>
          <w:rFonts w:ascii="Sylfaen" w:hAnsi="Sylfaen"/>
          <w:i w:val="0"/>
        </w:rPr>
        <w:t xml:space="preserve"> на ул.  </w:t>
      </w:r>
      <w:proofErr w:type="spellStart"/>
      <w:r w:rsidR="005E5263" w:rsidRPr="00CC492F">
        <w:rPr>
          <w:rFonts w:ascii="Sylfaen" w:hAnsi="Sylfaen"/>
          <w:i w:val="0"/>
        </w:rPr>
        <w:t>Геворг</w:t>
      </w:r>
      <w:proofErr w:type="spellEnd"/>
      <w:r w:rsidR="005E5263" w:rsidRPr="00CC492F">
        <w:rPr>
          <w:rFonts w:ascii="Sylfaen" w:hAnsi="Sylfaen"/>
          <w:i w:val="0"/>
        </w:rPr>
        <w:t xml:space="preserve"> </w:t>
      </w:r>
      <w:proofErr w:type="spellStart"/>
      <w:r w:rsidR="005E5263" w:rsidRPr="00FE0BCD">
        <w:rPr>
          <w:rFonts w:ascii="Sylfaen" w:hAnsi="Sylfaen"/>
          <w:i w:val="0"/>
          <w:sz w:val="22"/>
          <w:szCs w:val="22"/>
        </w:rPr>
        <w:t>Мар</w:t>
      </w:r>
      <w:r w:rsidR="006951F9">
        <w:rPr>
          <w:rFonts w:ascii="Sylfaen" w:hAnsi="Sylfaen"/>
          <w:i w:val="0"/>
          <w:sz w:val="22"/>
          <w:szCs w:val="22"/>
        </w:rPr>
        <w:t>зпетуни</w:t>
      </w:r>
      <w:proofErr w:type="spellEnd"/>
      <w:r w:rsidR="006951F9">
        <w:rPr>
          <w:rFonts w:ascii="Sylfaen" w:hAnsi="Sylfaen"/>
          <w:i w:val="0"/>
          <w:sz w:val="22"/>
          <w:szCs w:val="22"/>
        </w:rPr>
        <w:t xml:space="preserve"> </w:t>
      </w:r>
      <w:proofErr w:type="gramStart"/>
      <w:r w:rsidR="006951F9">
        <w:rPr>
          <w:rFonts w:ascii="Sylfaen" w:hAnsi="Sylfaen"/>
          <w:i w:val="0"/>
          <w:sz w:val="22"/>
          <w:szCs w:val="22"/>
        </w:rPr>
        <w:t xml:space="preserve">7,   </w:t>
      </w:r>
      <w:proofErr w:type="gramEnd"/>
      <w:r w:rsidR="006951F9">
        <w:rPr>
          <w:rFonts w:ascii="Sylfaen" w:hAnsi="Sylfaen"/>
          <w:i w:val="0"/>
          <w:sz w:val="22"/>
          <w:szCs w:val="22"/>
        </w:rPr>
        <w:t>году, В 13</w:t>
      </w:r>
      <w:r w:rsidR="000C630C">
        <w:rPr>
          <w:rFonts w:ascii="Sylfaen" w:hAnsi="Sylfaen"/>
          <w:i w:val="0"/>
          <w:sz w:val="22"/>
          <w:szCs w:val="22"/>
        </w:rPr>
        <w:t>;00 в «18</w:t>
      </w:r>
      <w:r w:rsidR="005E5263" w:rsidRPr="00FE0BCD">
        <w:rPr>
          <w:rFonts w:ascii="Sylfaen" w:hAnsi="Sylfaen"/>
          <w:i w:val="0"/>
          <w:sz w:val="22"/>
          <w:szCs w:val="22"/>
        </w:rPr>
        <w:t xml:space="preserve">» </w:t>
      </w:r>
      <w:r w:rsidR="00316143">
        <w:rPr>
          <w:rFonts w:ascii="Sylfaen" w:hAnsi="Sylfaen"/>
          <w:i w:val="0"/>
          <w:sz w:val="22"/>
          <w:szCs w:val="22"/>
        </w:rPr>
        <w:t>12</w:t>
      </w:r>
      <w:r w:rsidR="0056009E">
        <w:rPr>
          <w:rFonts w:ascii="GHEA Grapalat" w:hAnsi="GHEA Grapalat"/>
          <w:sz w:val="22"/>
          <w:szCs w:val="22"/>
        </w:rPr>
        <w:t>.2024</w:t>
      </w:r>
      <w:r w:rsidR="005E5263" w:rsidRPr="00FE0BCD">
        <w:rPr>
          <w:rFonts w:ascii="GHEA Grapalat" w:hAnsi="GHEA Grapalat"/>
          <w:sz w:val="22"/>
          <w:szCs w:val="22"/>
        </w:rPr>
        <w:t xml:space="preserve"> </w:t>
      </w:r>
      <w:r w:rsidRPr="00FE0BCD">
        <w:rPr>
          <w:rFonts w:ascii="GHEA Grapalat" w:hAnsi="GHEA Grapalat"/>
          <w:sz w:val="22"/>
          <w:szCs w:val="22"/>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proofErr w:type="spellStart"/>
      <w:r w:rsidR="009E3704" w:rsidRPr="009E3704">
        <w:rPr>
          <w:rFonts w:ascii="Sylfaen" w:hAnsi="Sylfaen"/>
          <w:i/>
          <w:sz w:val="24"/>
          <w:szCs w:val="24"/>
          <w:lang w:val="en-US"/>
        </w:rPr>
        <w:t>Akop</w:t>
      </w:r>
      <w:r w:rsidR="009E3704" w:rsidRPr="009E3704">
        <w:rPr>
          <w:rFonts w:ascii="Sylfaen" w:hAnsi="Sylfaen"/>
          <w:i/>
          <w:sz w:val="24"/>
          <w:szCs w:val="24"/>
        </w:rPr>
        <w:t>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lastRenderedPageBreak/>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 xml:space="preserve">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 xml:space="preserve">если не применяется условие, установленное последним предложением пункта 1.1 настоящей </w:t>
      </w:r>
      <w:proofErr w:type="gramStart"/>
      <w:r w:rsidRPr="002376B5">
        <w:rPr>
          <w:rFonts w:ascii="GHEA Grapalat" w:hAnsi="GHEA Grapalat"/>
        </w:rPr>
        <w:t>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4"/>
        <w:t>7</w:t>
      </w:r>
      <w:r w:rsidRPr="008E138A">
        <w:rPr>
          <w:rFonts w:ascii="GHEA Grapalat" w:hAnsi="GHEA Grapalat" w:cs="Sylfaen"/>
          <w:sz w:val="24"/>
          <w:szCs w:val="24"/>
        </w:rPr>
        <w:t>:</w:t>
      </w:r>
      <w:proofErr w:type="gramEnd"/>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w:t>
      </w:r>
      <w:r w:rsidRPr="00B9778A">
        <w:rPr>
          <w:rFonts w:ascii="GHEA Grapalat" w:hAnsi="GHEA Grapalat"/>
          <w:sz w:val="24"/>
          <w:szCs w:val="24"/>
        </w:rPr>
        <w:lastRenderedPageBreak/>
        <w:t>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 xml:space="preserve">ложения, </w:t>
      </w:r>
      <w:proofErr w:type="spellStart"/>
      <w:r>
        <w:rPr>
          <w:rFonts w:ascii="GHEA Grapalat" w:hAnsi="GHEA Grapalat"/>
          <w:sz w:val="24"/>
          <w:szCs w:val="24"/>
        </w:rPr>
        <w:t>лумы</w:t>
      </w:r>
      <w:proofErr w:type="spellEnd"/>
      <w:r>
        <w:rPr>
          <w:rFonts w:ascii="GHEA Grapalat" w:hAnsi="GHEA Grapalat"/>
          <w:sz w:val="24"/>
          <w:szCs w:val="24"/>
        </w:rPr>
        <w:t xml:space="preserve">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proofErr w:type="gramStart"/>
      <w:r w:rsidRPr="000A710A">
        <w:rPr>
          <w:rFonts w:ascii="GHEA Grapalat" w:hAnsi="GHEA Grapalat"/>
          <w:sz w:val="24"/>
          <w:szCs w:val="24"/>
        </w:rPr>
        <w:t xml:space="preserve">на </w:t>
      </w:r>
      <w:r w:rsidR="009E3704" w:rsidRPr="000A710A">
        <w:rPr>
          <w:rFonts w:ascii="GHEA Grapalat" w:hAnsi="GHEA Grapalat"/>
          <w:sz w:val="24"/>
          <w:szCs w:val="24"/>
        </w:rPr>
        <w:t xml:space="preserve"> </w:t>
      </w:r>
      <w:r w:rsidR="007941A0" w:rsidRPr="000A710A">
        <w:rPr>
          <w:rFonts w:ascii="GHEA Grapalat" w:hAnsi="GHEA Grapalat"/>
          <w:sz w:val="24"/>
          <w:szCs w:val="24"/>
        </w:rPr>
        <w:t>1</w:t>
      </w:r>
      <w:r w:rsidR="006951F9">
        <w:rPr>
          <w:rFonts w:ascii="GHEA Grapalat" w:hAnsi="GHEA Grapalat"/>
          <w:sz w:val="24"/>
          <w:szCs w:val="24"/>
          <w:lang w:val="hy-AM"/>
        </w:rPr>
        <w:t>3</w:t>
      </w:r>
      <w:r w:rsidR="009E3704" w:rsidRPr="000A710A">
        <w:rPr>
          <w:rFonts w:ascii="GHEA Grapalat" w:hAnsi="GHEA Grapalat"/>
          <w:sz w:val="24"/>
          <w:szCs w:val="24"/>
        </w:rPr>
        <w:t>:</w:t>
      </w:r>
      <w:r w:rsidR="00316143">
        <w:rPr>
          <w:rFonts w:ascii="Sylfaen" w:hAnsi="Sylfaen"/>
          <w:sz w:val="24"/>
          <w:szCs w:val="24"/>
        </w:rPr>
        <w:t>0</w:t>
      </w:r>
      <w:r w:rsidR="000C630C">
        <w:rPr>
          <w:rFonts w:ascii="GHEA Grapalat" w:hAnsi="GHEA Grapalat"/>
          <w:sz w:val="24"/>
          <w:szCs w:val="24"/>
        </w:rPr>
        <w:t>0</w:t>
      </w:r>
      <w:proofErr w:type="gramEnd"/>
      <w:r w:rsidR="000C630C">
        <w:rPr>
          <w:rFonts w:ascii="GHEA Grapalat" w:hAnsi="GHEA Grapalat"/>
          <w:sz w:val="24"/>
          <w:szCs w:val="24"/>
        </w:rPr>
        <w:t xml:space="preserve"> в 18</w:t>
      </w:r>
      <w:r w:rsidR="00F37A62">
        <w:rPr>
          <w:rFonts w:ascii="GHEA Grapalat" w:hAnsi="GHEA Grapalat"/>
          <w:sz w:val="24"/>
          <w:szCs w:val="24"/>
        </w:rPr>
        <w:t>.</w:t>
      </w:r>
      <w:r w:rsidR="00316143">
        <w:rPr>
          <w:rFonts w:ascii="GHEA Grapalat" w:hAnsi="GHEA Grapalat"/>
          <w:sz w:val="24"/>
          <w:szCs w:val="24"/>
          <w:lang w:val="hy-AM"/>
        </w:rPr>
        <w:t>12</w:t>
      </w:r>
      <w:r w:rsidR="0056009E">
        <w:rPr>
          <w:rFonts w:ascii="GHEA Grapalat" w:hAnsi="GHEA Grapalat"/>
          <w:sz w:val="24"/>
          <w:szCs w:val="24"/>
        </w:rPr>
        <w:t>.2024</w:t>
      </w:r>
      <w:r w:rsidR="009E3704" w:rsidRPr="000A710A">
        <w:rPr>
          <w:rFonts w:ascii="Sylfaen" w:hAnsi="Sylfaen"/>
          <w:sz w:val="24"/>
          <w:szCs w:val="24"/>
          <w:lang w:val="hy-AM"/>
        </w:rPr>
        <w:t xml:space="preserve"> </w:t>
      </w:r>
      <w:r w:rsidRPr="000A710A">
        <w:rPr>
          <w:rFonts w:ascii="GHEA Grapalat" w:hAnsi="GHEA Grapalat"/>
          <w:sz w:val="24"/>
          <w:szCs w:val="24"/>
        </w:rPr>
        <w:t xml:space="preserve">со 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lastRenderedPageBreak/>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 xml:space="preserve">Если количество лотов в процедуре закупок не превышает </w:t>
      </w:r>
      <w:proofErr w:type="spellStart"/>
      <w:r>
        <w:rPr>
          <w:rFonts w:ascii="GHEA Grapalat" w:hAnsi="GHEA Grapalat"/>
        </w:rPr>
        <w:t>семдесять</w:t>
      </w:r>
      <w:proofErr w:type="spellEnd"/>
      <w:r>
        <w:rPr>
          <w:rFonts w:ascii="GHEA Grapalat" w:hAnsi="GHEA Grapalat"/>
        </w:rPr>
        <w:t xml:space="preserve">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6"/>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 xml:space="preserve">на </w:t>
      </w:r>
      <w:proofErr w:type="spellStart"/>
      <w:r>
        <w:rPr>
          <w:rFonts w:ascii="GHEA Grapalat" w:hAnsi="GHEA Grapalat"/>
          <w:sz w:val="24"/>
          <w:szCs w:val="24"/>
        </w:rPr>
        <w:t>заседаниии</w:t>
      </w:r>
      <w:proofErr w:type="spellEnd"/>
      <w:r>
        <w:rPr>
          <w:rFonts w:ascii="GHEA Grapalat" w:hAnsi="GHEA Grapalat"/>
          <w:sz w:val="24"/>
          <w:szCs w:val="24"/>
        </w:rPr>
        <w:t xml:space="preserve">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w:t>
      </w:r>
      <w:proofErr w:type="gramStart"/>
      <w:r>
        <w:rPr>
          <w:rFonts w:ascii="GHEA Grapalat" w:hAnsi="GHEA Grapalat"/>
        </w:rPr>
        <w:t xml:space="preserve">форме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Pr="00B6749E">
        <w:rPr>
          <w:rFonts w:ascii="GHEA Grapalat" w:hAnsi="GHEA Grapalat"/>
          <w:sz w:val="24"/>
          <w:szCs w:val="24"/>
        </w:rPr>
        <w:t>пай)  либо</w:t>
      </w:r>
      <w:proofErr w:type="gramEnd"/>
      <w:r w:rsidRPr="00B6749E">
        <w:rPr>
          <w:rFonts w:ascii="GHEA Grapalat" w:hAnsi="GHEA Grapalat"/>
          <w:sz w:val="24"/>
          <w:szCs w:val="24"/>
        </w:rPr>
        <w:t xml:space="preserve">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Pr>
          <w:rFonts w:ascii="GHEA Grapalat" w:hAnsi="GHEA Grapalat"/>
          <w:sz w:val="24"/>
          <w:szCs w:val="24"/>
        </w:rPr>
        <w:t xml:space="preserve">  </w:t>
      </w:r>
      <w:r w:rsidRPr="001E4A24">
        <w:rPr>
          <w:rFonts w:ascii="GHEA Grapalat" w:hAnsi="GHEA Grapalat"/>
          <w:sz w:val="24"/>
          <w:szCs w:val="24"/>
        </w:rPr>
        <w:t>и</w:t>
      </w:r>
      <w:proofErr w:type="gramEnd"/>
      <w:r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proofErr w:type="gramStart"/>
      <w:r>
        <w:rPr>
          <w:rFonts w:ascii="GHEA Grapalat" w:hAnsi="GHEA Grapalat"/>
        </w:rPr>
        <w:t>на десятый 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w:t>
      </w:r>
      <w:r w:rsidRPr="00357DB8">
        <w:rPr>
          <w:rFonts w:ascii="GHEA Grapalat" w:hAnsi="GHEA Grapalat"/>
        </w:rPr>
        <w:lastRenderedPageBreak/>
        <w:t>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w:t>
      </w:r>
      <w:r w:rsidRPr="008C0D41">
        <w:rPr>
          <w:rFonts w:ascii="GHEA Grapalat" w:hAnsi="GHEA Grapalat"/>
        </w:rPr>
        <w:lastRenderedPageBreak/>
        <w:t xml:space="preserve">заключение договора, решением комиссии </w:t>
      </w:r>
      <w:proofErr w:type="gramStart"/>
      <w:r w:rsidRPr="008C0D41">
        <w:rPr>
          <w:rFonts w:ascii="GHEA Grapalat" w:hAnsi="GHEA Grapalat"/>
        </w:rPr>
        <w:t>отобранным  участником</w:t>
      </w:r>
      <w:proofErr w:type="gramEnd"/>
      <w:r w:rsidRPr="008C0D41">
        <w:rPr>
          <w:rFonts w:ascii="GHEA Grapalat" w:hAnsi="GHEA Grapalat"/>
        </w:rPr>
        <w:t xml:space="preserve">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417F70">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417F70">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proofErr w:type="gramStart"/>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roofErr w:type="gramEnd"/>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proofErr w:type="gramStart"/>
      <w:r>
        <w:rPr>
          <w:rFonts w:ascii="GHEA Grapalat" w:hAnsi="GHEA Grapalat"/>
        </w:rPr>
        <w:t>товаров</w:t>
      </w:r>
      <w:proofErr w:type="gramEnd"/>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w:t>
      </w:r>
      <w:proofErr w:type="gramStart"/>
      <w:r w:rsidRPr="00370E40">
        <w:rPr>
          <w:rFonts w:ascii="GHEA Grapalat" w:hAnsi="GHEA Grapalat"/>
        </w:rPr>
        <w:t>Причем  обеспечение</w:t>
      </w:r>
      <w:proofErr w:type="gramEnd"/>
      <w:r w:rsidRPr="00370E40">
        <w:rPr>
          <w:rFonts w:ascii="GHEA Grapalat" w:hAnsi="GHEA Grapalat"/>
        </w:rPr>
        <w:t xml:space="preserve">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proofErr w:type="gramStart"/>
      <w:r w:rsidRPr="00BF3E44">
        <w:rPr>
          <w:rFonts w:ascii="GHEA Grapalat" w:hAnsi="GHEA Grapalat" w:cs="Sylfaen"/>
        </w:rPr>
        <w:t>по лотам</w:t>
      </w:r>
      <w:proofErr w:type="gramEnd"/>
      <w:r w:rsidRPr="00BF3E44">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2513C">
        <w:rPr>
          <w:rFonts w:asciiTheme="minorHAnsi" w:hAnsiTheme="minorHAnsi"/>
          <w:i/>
        </w:rPr>
        <w:t>драмов</w:t>
      </w:r>
      <w:proofErr w:type="spellEnd"/>
      <w:r w:rsidRPr="0052513C">
        <w:rPr>
          <w:rFonts w:asciiTheme="minorHAnsi" w:hAnsiTheme="minorHAnsi"/>
          <w:i/>
        </w:rPr>
        <w:t xml:space="preserve"> РА и для полного выполнения заключаемого договора в дальнейшем также потребуются финансовые средства, </w:t>
      </w:r>
      <w:proofErr w:type="gramStart"/>
      <w:r w:rsidRPr="0052513C">
        <w:rPr>
          <w:rFonts w:asciiTheme="minorHAnsi" w:hAnsiTheme="minorHAnsi"/>
          <w:i/>
        </w:rPr>
        <w:t>или</w:t>
      </w:r>
      <w:proofErr w:type="gramEnd"/>
      <w:r w:rsidRPr="0052513C">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proofErr w:type="gramStart"/>
      <w:r w:rsidRPr="00801A4F">
        <w:rPr>
          <w:rFonts w:ascii="GHEA Grapalat" w:hAnsi="GHEA Grapalat" w:cs="Sylfaen"/>
        </w:rPr>
        <w:t>.</w:t>
      </w:r>
      <w:r>
        <w:rPr>
          <w:rStyle w:val="af6"/>
          <w:rFonts w:ascii="GHEA Grapalat" w:hAnsi="GHEA Grapalat"/>
        </w:rPr>
        <w:footnoteReference w:customMarkFollows="1" w:id="8"/>
        <w:t>12</w:t>
      </w:r>
      <w:r w:rsidRPr="0027573B">
        <w:rPr>
          <w:rFonts w:ascii="GHEA Grapalat" w:hAnsi="GHEA Grapalat"/>
        </w:rPr>
        <w:t xml:space="preserve"> .</w:t>
      </w:r>
      <w:proofErr w:type="gramEnd"/>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9"/>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proofErr w:type="gramStart"/>
      <w:r w:rsidRPr="0025254A">
        <w:rPr>
          <w:rFonts w:ascii="GHEA Grapalat" w:hAnsi="GHEA Grapalat"/>
        </w:rPr>
        <w:t>по лотам</w:t>
      </w:r>
      <w:proofErr w:type="gramEnd"/>
      <w:r w:rsidRPr="0025254A">
        <w:rPr>
          <w:rFonts w:ascii="GHEA Grapalat" w:hAnsi="GHEA Grapalat"/>
        </w:rPr>
        <w:t xml:space="preserve">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w:t>
      </w:r>
      <w:proofErr w:type="spellStart"/>
      <w:r w:rsidRPr="00DA0D2B">
        <w:rPr>
          <w:rFonts w:ascii="GHEA Grapalat" w:hAnsi="GHEA Grapalat"/>
        </w:rPr>
        <w:t>догогвора</w:t>
      </w:r>
      <w:proofErr w:type="spellEnd"/>
      <w:r w:rsidRPr="00DA0D2B">
        <w:rPr>
          <w:rFonts w:ascii="GHEA Grapalat" w:hAnsi="GHEA Grapalat"/>
        </w:rPr>
        <w:t xml:space="preserve">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w:t>
      </w:r>
      <w:proofErr w:type="spellStart"/>
      <w:r w:rsidRPr="00250377">
        <w:rPr>
          <w:rFonts w:ascii="GHEA Grapalat" w:hAnsi="GHEA Grapalat" w:cs="Sylfaen"/>
        </w:rPr>
        <w:t>драмов</w:t>
      </w:r>
      <w:proofErr w:type="spellEnd"/>
      <w:r w:rsidRPr="00250377">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 xml:space="preserve">или Министерством Финансов </w:t>
      </w:r>
      <w:proofErr w:type="gramStart"/>
      <w:r w:rsidRPr="00C87B61">
        <w:rPr>
          <w:rFonts w:ascii="GHEA Grapalat" w:hAnsi="GHEA Grapalat"/>
        </w:rPr>
        <w:t>РА</w:t>
      </w:r>
      <w:r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0"/>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w:t>
      </w:r>
      <w:proofErr w:type="spellStart"/>
      <w:r>
        <w:rPr>
          <w:rFonts w:ascii="GHEA Grapalat" w:hAnsi="GHEA Grapalat"/>
        </w:rPr>
        <w:t>объявлени</w:t>
      </w:r>
      <w:proofErr w:type="spellEnd"/>
      <w:proofErr w:type="gramStart"/>
      <w:r>
        <w:rPr>
          <w:rFonts w:ascii="GHEA Grapalat" w:hAnsi="GHEA Grapalat"/>
          <w:lang w:val="en-US"/>
        </w:rPr>
        <w:t>e</w:t>
      </w:r>
      <w:r>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1"/>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2"/>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650A7A">
        <w:rPr>
          <w:rFonts w:ascii="Sylfaen" w:hAnsi="Sylfaen"/>
          <w:sz w:val="24"/>
          <w:szCs w:val="24"/>
        </w:rPr>
        <w:t>GM-GHAPDzB-25/03</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2F3728" w:rsidP="00E12B8D">
      <w:pPr>
        <w:jc w:val="both"/>
        <w:rPr>
          <w:rFonts w:ascii="GHEA Grapalat" w:hAnsi="GHEA Grapalat" w:cs="Sylfaen"/>
        </w:rPr>
      </w:pPr>
      <w:proofErr w:type="gramStart"/>
      <w:r w:rsidRPr="002F3728">
        <w:rPr>
          <w:rFonts w:ascii="Sylfaen" w:hAnsi="Sylfaen"/>
          <w:i/>
        </w:rPr>
        <w:t xml:space="preserve">&lt;&lt; </w:t>
      </w:r>
      <w:proofErr w:type="spellStart"/>
      <w:r w:rsidRPr="002F3728">
        <w:rPr>
          <w:rFonts w:ascii="Sylfaen" w:hAnsi="Sylfaen"/>
          <w:i/>
        </w:rPr>
        <w:t>Гораван</w:t>
      </w:r>
      <w:proofErr w:type="spellEnd"/>
      <w:proofErr w:type="gramEnd"/>
      <w:r w:rsidRPr="002F3728">
        <w:rPr>
          <w:rFonts w:ascii="Sylfaen" w:hAnsi="Sylfaen"/>
          <w:i/>
        </w:rPr>
        <w:t xml:space="preserve"> Гор детский сад» HOAK</w:t>
      </w:r>
      <w:r w:rsidRPr="005437F6">
        <w:rPr>
          <w:rFonts w:ascii="GHEA Grapalat" w:hAnsi="GHEA Grapalat"/>
        </w:rPr>
        <w:t xml:space="preserve"> </w:t>
      </w:r>
      <w:r>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650A7A">
        <w:rPr>
          <w:rFonts w:ascii="Sylfaen" w:hAnsi="Sylfaen"/>
        </w:rPr>
        <w:t>GM-GHAPDzB-25/03</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lastRenderedPageBreak/>
        <w:t xml:space="preserve">Данные       </w:t>
      </w:r>
      <w:proofErr w:type="gramStart"/>
      <w:r>
        <w:rPr>
          <w:rFonts w:ascii="GHEA Grapalat" w:hAnsi="GHEA Grapalat"/>
        </w:rPr>
        <w:t>----------------------------------------  следующие</w:t>
      </w:r>
      <w:proofErr w:type="gramEnd"/>
      <w:r>
        <w:rPr>
          <w:rFonts w:ascii="GHEA Grapalat" w:hAnsi="GHEA Grapalat"/>
        </w:rPr>
        <w:t>:</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650A7A">
        <w:rPr>
          <w:rFonts w:ascii="Sylfaen" w:hAnsi="Sylfaen"/>
        </w:rPr>
        <w:t>GM-GHAPDzB-25/03</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417F70">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650A7A">
        <w:rPr>
          <w:rFonts w:ascii="Sylfaen" w:hAnsi="Sylfaen"/>
        </w:rPr>
        <w:t>GM-GHAPDzB-25/03</w:t>
      </w:r>
      <w:r w:rsidR="008B1F5B">
        <w:rPr>
          <w:rFonts w:ascii="Sylfaen" w:hAnsi="Sylfaen"/>
          <w:i/>
        </w:rPr>
        <w:t xml:space="preserve"> </w:t>
      </w:r>
      <w:r w:rsidRPr="00AF791F">
        <w:rPr>
          <w:rFonts w:ascii="GHEA Grapalat" w:hAnsi="GHEA Grapalat"/>
        </w:rPr>
        <w:t>"*</w:t>
      </w:r>
    </w:p>
    <w:p w:rsidR="00E12B8D" w:rsidRDefault="00E12B8D" w:rsidP="00417F70">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 xml:space="preserve">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E12B8D" w:rsidRDefault="00E12B8D" w:rsidP="00417F70">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proofErr w:type="gramStart"/>
      <w:r>
        <w:rPr>
          <w:rFonts w:ascii="GHEA Grapalat" w:hAnsi="GHEA Grapalat"/>
        </w:rPr>
        <w:t>Ниже  ----------------------------------------</w:t>
      </w:r>
      <w:proofErr w:type="gramEnd"/>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Pr="006B2B1A">
        <w:rPr>
          <w:rFonts w:ascii="GHEA Grapalat" w:hAnsi="GHEA Grapalat"/>
        </w:rPr>
        <w:t xml:space="preserve">---------------------------------------------------- </w:t>
      </w:r>
      <w:r w:rsidRPr="009A73EA">
        <w:rPr>
          <w:rStyle w:val="af6"/>
          <w:rFonts w:ascii="GHEA Grapalat" w:hAnsi="GHEA Grapalat"/>
          <w:sz w:val="28"/>
          <w:szCs w:val="28"/>
        </w:rPr>
        <w:footnoteReference w:customMarkFollows="1" w:id="13"/>
        <w:t>**</w:t>
      </w:r>
      <w:r>
        <w:rPr>
          <w:rFonts w:ascii="GHEA Grapalat" w:hAnsi="GHEA Grapalat"/>
          <w:sz w:val="28"/>
          <w:szCs w:val="28"/>
        </w:rPr>
        <w:t>.</w:t>
      </w:r>
      <w:proofErr w:type="gramEnd"/>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proofErr w:type="gramStart"/>
      <w:r>
        <w:rPr>
          <w:rFonts w:ascii="GHEA Grapalat" w:hAnsi="GHEA Grapalat"/>
        </w:rPr>
        <w:t>Прилагается  полное</w:t>
      </w:r>
      <w:proofErr w:type="gramEnd"/>
      <w:r>
        <w:rPr>
          <w:rFonts w:ascii="GHEA Grapalat" w:hAnsi="GHEA Grapalat"/>
        </w:rPr>
        <w:t xml:space="preserve">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650A7A">
        <w:rPr>
          <w:rFonts w:ascii="Sylfaen" w:hAnsi="Sylfaen"/>
          <w:sz w:val="24"/>
          <w:szCs w:val="24"/>
        </w:rPr>
        <w:t>GM-GHAPDzB-25/03</w:t>
      </w:r>
      <w:r>
        <w:rPr>
          <w:rFonts w:ascii="GHEA Grapalat" w:hAnsi="GHEA Grapalat"/>
          <w:b/>
          <w:sz w:val="24"/>
          <w:szCs w:val="24"/>
        </w:rPr>
        <w:t>"</w:t>
      </w:r>
      <w:r>
        <w:rPr>
          <w:rStyle w:val="af6"/>
          <w:rFonts w:ascii="GHEA Grapalat" w:hAnsi="GHEA Grapalat"/>
          <w:b/>
          <w:sz w:val="24"/>
          <w:szCs w:val="24"/>
        </w:rPr>
        <w:footnoteReference w:customMarkFollows="1" w:id="14"/>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650A7A">
        <w:rPr>
          <w:rFonts w:ascii="Sylfaen" w:hAnsi="Sylfaen"/>
        </w:rPr>
        <w:t>GM-GHAPDzB-25/03</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650A7A">
        <w:rPr>
          <w:rFonts w:ascii="Sylfaen" w:hAnsi="Sylfaen"/>
          <w:i w:val="0"/>
          <w:sz w:val="24"/>
          <w:szCs w:val="24"/>
        </w:rPr>
        <w:t>GM-GHAPDzB-25/03</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roofErr w:type="gramEnd"/>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E12B8D" w:rsidRPr="004E2F96"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C630C"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0C630C"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0C630C"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0C630C"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C630C"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0C630C"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0C630C"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0C630C"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0C630C"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0C630C"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0C630C"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0C630C"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417F70">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417F70">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417F70">
      <w:pPr>
        <w:pStyle w:val="aff3"/>
        <w:numPr>
          <w:ilvl w:val="0"/>
          <w:numId w:val="4"/>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417F70">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417F70">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F37A62" w:rsidRDefault="00E12B8D" w:rsidP="00E12B8D">
      <w:pPr>
        <w:jc w:val="right"/>
        <w:rPr>
          <w:rFonts w:ascii="GHEA Grapalat" w:hAnsi="GHEA Grapalat"/>
          <w:b/>
        </w:rPr>
      </w:pPr>
      <w:r>
        <w:rPr>
          <w:rFonts w:ascii="GHEA Grapalat" w:hAnsi="GHEA Grapalat"/>
          <w:b/>
        </w:rPr>
        <w:br w:type="page"/>
      </w:r>
    </w:p>
    <w:p w:rsidR="00F37A62" w:rsidRDefault="00F37A62" w:rsidP="00E12B8D">
      <w:pPr>
        <w:jc w:val="right"/>
        <w:rPr>
          <w:rFonts w:ascii="GHEA Grapalat" w:hAnsi="GHEA Grapalat"/>
          <w:b/>
        </w:rPr>
      </w:pPr>
    </w:p>
    <w:p w:rsidR="00F37A62" w:rsidRDefault="00F37A62" w:rsidP="00E12B8D">
      <w:pPr>
        <w:jc w:val="right"/>
        <w:rPr>
          <w:rFonts w:ascii="GHEA Grapalat" w:hAnsi="GHEA Grapalat"/>
          <w:b/>
        </w:rPr>
      </w:pPr>
    </w:p>
    <w:p w:rsidR="00E12B8D" w:rsidRPr="00DC619D" w:rsidRDefault="00E12B8D" w:rsidP="00E12B8D">
      <w:pPr>
        <w:jc w:val="right"/>
        <w:rPr>
          <w:rFonts w:ascii="GHEA Grapalat" w:hAnsi="GHEA Grapalat" w:cs="Arial"/>
          <w:b/>
        </w:rPr>
      </w:pPr>
      <w:r w:rsidRPr="009044F1">
        <w:rPr>
          <w:rFonts w:ascii="GHEA Grapalat" w:hAnsi="GHEA Grapalat"/>
          <w:b/>
        </w:rPr>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650A7A">
        <w:rPr>
          <w:rFonts w:ascii="Sylfaen" w:hAnsi="Sylfaen"/>
          <w:sz w:val="24"/>
          <w:szCs w:val="24"/>
        </w:rPr>
        <w:t>GM-GHAPDzB-25/03</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650A7A">
        <w:rPr>
          <w:rFonts w:ascii="Sylfaen" w:hAnsi="Sylfaen"/>
        </w:rPr>
        <w:t>GM-GHAPDzB-25/03</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proofErr w:type="spellStart"/>
      <w:r w:rsidRPr="009044F1">
        <w:rPr>
          <w:rFonts w:ascii="GHEA Grapalat" w:hAnsi="GHEA Grapalat"/>
        </w:rPr>
        <w:t>драмов</w:t>
      </w:r>
      <w:proofErr w:type="spellEnd"/>
      <w:r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 xml:space="preserve">"Наименование лота </w:t>
            </w:r>
            <w:r w:rsidRPr="005744FC">
              <w:rPr>
                <w:rFonts w:ascii="GHEA Grapalat" w:hAnsi="GHEA Grapalat"/>
                <w:sz w:val="20"/>
                <w:szCs w:val="20"/>
                <w:u w:val="single"/>
                <w:vertAlign w:val="subscript"/>
              </w:rPr>
              <w:lastRenderedPageBreak/>
              <w:t>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650A7A">
        <w:rPr>
          <w:rFonts w:ascii="Sylfaen" w:hAnsi="Sylfaen"/>
        </w:rPr>
        <w:t>GM-GHAPDzB-25/03</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proofErr w:type="spellStart"/>
      <w:r w:rsidR="00446B99" w:rsidRPr="00446B99">
        <w:rPr>
          <w:rFonts w:ascii="GHEA Grapalat" w:hAnsi="GHEA Grapalat"/>
          <w:spacing w:val="-6"/>
          <w:sz w:val="22"/>
          <w:szCs w:val="22"/>
        </w:rPr>
        <w:t>организованной</w:t>
      </w:r>
      <w:proofErr w:type="spellEnd"/>
      <w:r w:rsidR="00446B99" w:rsidRPr="00446B99">
        <w:rPr>
          <w:rFonts w:ascii="GHEA Grapalat" w:hAnsi="GHEA Grapalat"/>
          <w:spacing w:val="-6"/>
          <w:sz w:val="22"/>
          <w:szCs w:val="22"/>
        </w:rPr>
        <w:t xml:space="preserve">  </w:t>
      </w:r>
      <w:proofErr w:type="gramStart"/>
      <w:r w:rsidR="00446B99" w:rsidRPr="00446B99">
        <w:rPr>
          <w:rFonts w:ascii="GHEA Grapalat" w:hAnsi="GHEA Grapalat"/>
          <w:spacing w:val="-6"/>
          <w:sz w:val="22"/>
          <w:szCs w:val="22"/>
        </w:rPr>
        <w:t xml:space="preserve">   </w:t>
      </w:r>
      <w:r w:rsidR="002F3728" w:rsidRPr="002F3728">
        <w:rPr>
          <w:rFonts w:ascii="Sylfaen" w:hAnsi="Sylfaen"/>
          <w:i/>
        </w:rPr>
        <w:t>&lt;</w:t>
      </w:r>
      <w:proofErr w:type="gramEnd"/>
      <w:r w:rsidR="002F3728" w:rsidRPr="002F3728">
        <w:rPr>
          <w:rFonts w:ascii="Sylfaen" w:hAnsi="Sylfaen"/>
          <w:i/>
        </w:rPr>
        <w:t xml:space="preserve">&lt; </w:t>
      </w:r>
      <w:proofErr w:type="spellStart"/>
      <w:r w:rsidR="002F3728" w:rsidRPr="002F3728">
        <w:rPr>
          <w:rFonts w:ascii="Sylfaen" w:hAnsi="Sylfaen"/>
          <w:i/>
        </w:rPr>
        <w:t>Гораван</w:t>
      </w:r>
      <w:proofErr w:type="spellEnd"/>
      <w:r w:rsidR="002F3728" w:rsidRPr="002F3728">
        <w:rPr>
          <w:rFonts w:ascii="Sylfaen" w:hAnsi="Sylfaen"/>
          <w:i/>
        </w:rPr>
        <w:t xml:space="preserve"> Гор детский сад» HOAK</w:t>
      </w:r>
      <w:r w:rsidR="002F372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650A7A">
        <w:rPr>
          <w:rFonts w:ascii="Sylfaen" w:hAnsi="Sylfaen"/>
          <w:i/>
        </w:rPr>
        <w:t>GM-GHAPDzB-25/03</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 xml:space="preserve">Банк настоящего Соглашения и прилагаемого Требования </w:t>
      </w:r>
      <w:r w:rsidRPr="00B138F3">
        <w:rPr>
          <w:rFonts w:ascii="GHEA Grapalat" w:hAnsi="GHEA Grapalat"/>
          <w:sz w:val="22"/>
          <w:szCs w:val="22"/>
        </w:rPr>
        <w:lastRenderedPageBreak/>
        <w:t>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57544E">
              <w:rPr>
                <w:rFonts w:ascii="Sylfaen" w:hAnsi="Sylfaen"/>
                <w:i/>
              </w:rPr>
              <w:t>&lt;&lt;</w:t>
            </w:r>
            <w:proofErr w:type="spellStart"/>
            <w:proofErr w:type="gramEnd"/>
            <w:r>
              <w:rPr>
                <w:rFonts w:ascii="Sylfaen" w:hAnsi="Sylfaen"/>
                <w:i/>
              </w:rPr>
              <w:t>Гораван</w:t>
            </w:r>
            <w:proofErr w:type="spellEnd"/>
            <w:r>
              <w:rPr>
                <w:rFonts w:ascii="Sylfaen" w:hAnsi="Sylfaen"/>
                <w:i/>
              </w:rPr>
              <w:t xml:space="preserve">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proofErr w:type="spellStart"/>
            <w:r w:rsidRPr="00FD0E2F">
              <w:rPr>
                <w:b/>
              </w:rPr>
              <w:t>А</w:t>
            </w:r>
            <w:r w:rsidRPr="00E94078">
              <w:rPr>
                <w:b/>
              </w:rPr>
              <w:t>кба</w:t>
            </w:r>
            <w:r w:rsidRPr="00FD0E2F">
              <w:rPr>
                <w:rFonts w:ascii="GHEA Grapalat" w:hAnsi="GHEA Grapalat"/>
                <w:b/>
              </w:rPr>
              <w:t>банк</w:t>
            </w:r>
            <w:proofErr w:type="spellEnd"/>
            <w:proofErr w:type="gramEnd"/>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0C630C">
      <w:pPr>
        <w:widowControl w:val="0"/>
        <w:spacing w:after="160"/>
        <w:ind w:right="565"/>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650A7A">
        <w:rPr>
          <w:rFonts w:ascii="Sylfaen" w:hAnsi="Sylfaen"/>
        </w:rPr>
        <w:t>GM-GHAPDzB-25/03</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19"/>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proofErr w:type="gramStart"/>
      <w:r w:rsidR="002F3728" w:rsidRPr="002F3728">
        <w:rPr>
          <w:rFonts w:ascii="Sylfaen" w:hAnsi="Sylfaen"/>
          <w:i/>
        </w:rPr>
        <w:t xml:space="preserve">&lt;&lt; </w:t>
      </w:r>
      <w:proofErr w:type="spellStart"/>
      <w:r w:rsidR="002F3728" w:rsidRPr="002F3728">
        <w:rPr>
          <w:rFonts w:ascii="Sylfaen" w:hAnsi="Sylfaen"/>
          <w:i/>
        </w:rPr>
        <w:t>Гораван</w:t>
      </w:r>
      <w:proofErr w:type="spellEnd"/>
      <w:proofErr w:type="gramEnd"/>
      <w:r w:rsidR="002F3728" w:rsidRPr="002F3728">
        <w:rPr>
          <w:rFonts w:ascii="Sylfaen" w:hAnsi="Sylfaen"/>
          <w:i/>
        </w:rPr>
        <w:t xml:space="preserve"> Гор детский сад» HOAK</w:t>
      </w:r>
      <w:r w:rsidR="002F3728"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lastRenderedPageBreak/>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650A7A">
        <w:rPr>
          <w:rFonts w:ascii="Sylfaen" w:hAnsi="Sylfaen"/>
          <w:i/>
        </w:rPr>
        <w:t>GM-GHAPDzB-25/03</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57544E">
              <w:rPr>
                <w:rFonts w:ascii="Sylfaen" w:hAnsi="Sylfaen"/>
                <w:i/>
              </w:rPr>
              <w:t>&lt;&lt;</w:t>
            </w:r>
            <w:proofErr w:type="spellStart"/>
            <w:proofErr w:type="gramEnd"/>
            <w:r>
              <w:rPr>
                <w:rFonts w:ascii="Sylfaen" w:hAnsi="Sylfaen"/>
                <w:i/>
              </w:rPr>
              <w:t>Гораван</w:t>
            </w:r>
            <w:proofErr w:type="spellEnd"/>
            <w:r>
              <w:rPr>
                <w:rFonts w:ascii="Sylfaen" w:hAnsi="Sylfaen"/>
                <w:i/>
              </w:rPr>
              <w:t xml:space="preserve">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proofErr w:type="spellStart"/>
            <w:r w:rsidRPr="00FD0E2F">
              <w:rPr>
                <w:b/>
              </w:rPr>
              <w:t>А</w:t>
            </w:r>
            <w:r w:rsidRPr="00E94078">
              <w:rPr>
                <w:b/>
              </w:rPr>
              <w:t>кба</w:t>
            </w:r>
            <w:r w:rsidRPr="00FD0E2F">
              <w:rPr>
                <w:rFonts w:ascii="GHEA Grapalat" w:hAnsi="GHEA Grapalat"/>
                <w:b/>
              </w:rPr>
              <w:t>банк</w:t>
            </w:r>
            <w:proofErr w:type="spellEnd"/>
            <w:proofErr w:type="gramEnd"/>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650A7A">
        <w:rPr>
          <w:rFonts w:ascii="Sylfaen" w:hAnsi="Sylfaen"/>
          <w:sz w:val="24"/>
          <w:szCs w:val="24"/>
        </w:rPr>
        <w:t>GM-GHAPDzB-25/03</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Pr="00910F01">
        <w:rPr>
          <w:rFonts w:ascii="GHEA Grapalat" w:eastAsiaTheme="minorHAnsi" w:hAnsi="GHEA Grapalat" w:cstheme="minorBidi"/>
          <w:sz w:val="18"/>
          <w:szCs w:val="18"/>
        </w:rPr>
        <w:t xml:space="preserve">номер заключаемого </w:t>
      </w:r>
      <w:proofErr w:type="spellStart"/>
      <w:r w:rsidRPr="00910F01">
        <w:rPr>
          <w:rFonts w:ascii="GHEA Grapalat" w:eastAsiaTheme="minorHAnsi" w:hAnsi="GHEA Grapalat" w:cstheme="minorBidi"/>
          <w:sz w:val="18"/>
          <w:szCs w:val="18"/>
        </w:rPr>
        <w:t>договара</w:t>
      </w:r>
      <w:proofErr w:type="spellEnd"/>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принципалом  и</w:t>
      </w:r>
      <w:proofErr w:type="gramEnd"/>
      <w:r w:rsidRPr="00910F01">
        <w:rPr>
          <w:rFonts w:ascii="GHEA Grapalat" w:eastAsiaTheme="minorHAnsi" w:hAnsi="GHEA Grapalat" w:cstheme="minorBidi"/>
        </w:rPr>
        <w:t xml:space="preserve">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Pr="00910F01">
        <w:rPr>
          <w:rFonts w:ascii="GHEA Grapalat" w:hAnsi="GHEA Grapalat"/>
          <w:sz w:val="16"/>
          <w:szCs w:val="16"/>
        </w:rPr>
        <w:t>крайний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 xml:space="preserve">указанный в приглашении к процедуре закупок, организованной с целью заключения </w:t>
      </w:r>
      <w:proofErr w:type="gramStart"/>
      <w:r w:rsidRPr="00910F01">
        <w:rPr>
          <w:rFonts w:ascii="GHEA Grapalat" w:eastAsiaTheme="minorHAnsi" w:hAnsi="GHEA Grapalat" w:cstheme="minorBidi"/>
        </w:rPr>
        <w:t>договора</w:t>
      </w:r>
      <w:proofErr w:type="gramEnd"/>
      <w:r w:rsidRPr="00910F01">
        <w:rPr>
          <w:rFonts w:ascii="GHEA Grapalat" w:eastAsiaTheme="minorHAnsi" w:hAnsi="GHEA Grapalat" w:cstheme="minorBidi"/>
        </w:rPr>
        <w:t xml:space="preserve">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proofErr w:type="gramStart"/>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roofErr w:type="gramEnd"/>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650A7A">
        <w:rPr>
          <w:rFonts w:ascii="Sylfaen" w:hAnsi="Sylfaen"/>
          <w:sz w:val="24"/>
          <w:szCs w:val="24"/>
        </w:rPr>
        <w:t>GM-GHAPDzB-25/03</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 xml:space="preserve">Цена договора составляет _____________________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w:t>
      </w:r>
      <w:proofErr w:type="gramStart"/>
      <w:r w:rsidRPr="00B138F3">
        <w:rPr>
          <w:rFonts w:ascii="GHEA Grapalat" w:hAnsi="GHEA Grapalat"/>
        </w:rPr>
        <w:t>производятся.</w:t>
      </w:r>
      <w:r w:rsidRPr="00B138F3">
        <w:rPr>
          <w:rStyle w:val="af6"/>
          <w:rFonts w:ascii="GHEA Grapalat" w:hAnsi="GHEA Grapalat"/>
        </w:rPr>
        <w:footnoteReference w:customMarkFollows="1" w:id="24"/>
        <w:t>18</w:t>
      </w:r>
      <w:r w:rsidRPr="00B138F3">
        <w:rPr>
          <w:rFonts w:ascii="GHEA Grapalat" w:hAnsi="GHEA Grapalat"/>
        </w:rPr>
        <w:t>.</w:t>
      </w:r>
      <w:proofErr w:type="gramEnd"/>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Pr>
          <w:rFonts w:ascii="GHEA Grapalat" w:hAnsi="GHEA Grapalat"/>
        </w:rPr>
        <w:t xml:space="preserve"> ---</w:t>
      </w:r>
      <w:proofErr w:type="gramEnd"/>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5"/>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6"/>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7"/>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8"/>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9"/>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товара,а</w:t>
      </w:r>
      <w:proofErr w:type="spellEnd"/>
      <w:proofErr w:type="gramEnd"/>
      <w:r w:rsidRPr="00B138F3">
        <w:rPr>
          <w:rFonts w:ascii="GHEA Grapalat" w:hAnsi="GHEA Grapalat"/>
        </w:rPr>
        <w:t xml:space="preserve">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3728" w:rsidRPr="002F3728" w:rsidRDefault="002F3728" w:rsidP="002F3728">
            <w:r>
              <w:t xml:space="preserve">              </w:t>
            </w:r>
            <w:r w:rsidRPr="002F3728">
              <w:t>"</w:t>
            </w:r>
            <w:proofErr w:type="spellStart"/>
            <w:r w:rsidRPr="002F3728">
              <w:t>Гораван</w:t>
            </w:r>
            <w:proofErr w:type="spellEnd"/>
            <w:r w:rsidRPr="002F3728">
              <w:t xml:space="preserve"> Гор детский сад""</w:t>
            </w:r>
          </w:p>
          <w:p w:rsidR="002F3728" w:rsidRPr="002F3728" w:rsidRDefault="002F3728" w:rsidP="002F3728">
            <w:pPr>
              <w:jc w:val="center"/>
            </w:pPr>
            <w:proofErr w:type="spellStart"/>
            <w:proofErr w:type="gramStart"/>
            <w:r w:rsidRPr="002F3728">
              <w:t>Гораван</w:t>
            </w:r>
            <w:proofErr w:type="spellEnd"/>
            <w:r w:rsidRPr="002F3728">
              <w:t xml:space="preserve">  Г.</w:t>
            </w:r>
            <w:proofErr w:type="gramEnd"/>
            <w:r w:rsidRPr="002F3728">
              <w:t xml:space="preserve"> </w:t>
            </w:r>
            <w:proofErr w:type="spellStart"/>
            <w:r w:rsidRPr="002F3728">
              <w:t>Марзпетуни</w:t>
            </w:r>
            <w:proofErr w:type="spellEnd"/>
            <w:r w:rsidRPr="002F3728">
              <w:t xml:space="preserve"> 7</w:t>
            </w:r>
          </w:p>
          <w:p w:rsidR="002F3728" w:rsidRPr="002F3728" w:rsidRDefault="002F3728" w:rsidP="002F3728">
            <w:pPr>
              <w:jc w:val="center"/>
            </w:pPr>
            <w:proofErr w:type="spellStart"/>
            <w:r w:rsidRPr="002F3728">
              <w:t>Акба</w:t>
            </w:r>
            <w:proofErr w:type="spellEnd"/>
            <w:r w:rsidRPr="002F3728">
              <w:t xml:space="preserve">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М. Петросян</w:t>
            </w:r>
            <w:r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C23DA">
        <w:rPr>
          <w:rFonts w:ascii="GHEA Grapalat" w:hAnsi="GHEA Grapalat" w:cs="Sylfaen"/>
          <w:b/>
          <w:lang w:val="hy-AM"/>
        </w:rPr>
        <w:t>T</w:t>
      </w:r>
      <w:r w:rsidR="000C630C">
        <w:rPr>
          <w:rFonts w:ascii="GHEA Grapalat" w:hAnsi="GHEA Grapalat" w:cs="Sylfaen"/>
          <w:b/>
          <w:lang w:val="hy-AM"/>
        </w:rPr>
        <w:t>M-GHAPSDB-24/03</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F37A62" w:rsidRDefault="007941A0" w:rsidP="00F37A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F37A62" w:rsidRDefault="00F37A62" w:rsidP="00F37A62">
      <w:pPr>
        <w:jc w:val="center"/>
        <w:rPr>
          <w:rFonts w:ascii="GHEA Grapalat" w:hAnsi="GHEA Grapalat"/>
          <w:sz w:val="20"/>
          <w:lang w:val="hy-AM"/>
        </w:rPr>
      </w:pPr>
    </w:p>
    <w:p w:rsidR="00F37A62" w:rsidRDefault="00F37A62" w:rsidP="00F37A62">
      <w:pPr>
        <w:jc w:val="center"/>
        <w:rPr>
          <w:rFonts w:ascii="GHEA Grapalat" w:hAnsi="GHEA Grapalat"/>
          <w:sz w:val="20"/>
          <w:lang w:val="hy-AM"/>
        </w:rPr>
      </w:pPr>
    </w:p>
    <w:p w:rsidR="00F37A62" w:rsidRDefault="00F37A62" w:rsidP="00F37A62">
      <w:r>
        <w:rPr>
          <w:noProof/>
          <w:lang w:bidi="ar-SA"/>
        </w:rPr>
        <mc:AlternateContent>
          <mc:Choice Requires="wps">
            <w:drawing>
              <wp:anchor distT="0" distB="0" distL="114300" distR="114300" simplePos="0" relativeHeight="251659264" behindDoc="0" locked="0" layoutInCell="1" allowOverlap="1" wp14:anchorId="111E24B4" wp14:editId="4C72D459">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0C630C" w:rsidRPr="00D7729E" w:rsidRDefault="000C630C" w:rsidP="00F37A62">
                            <w:pPr>
                              <w:contextualSpacing/>
                            </w:pPr>
                            <w:r>
                              <w:rPr>
                                <w:noProof/>
                                <w:position w:val="-6"/>
                                <w:lang w:bidi="ar-SA"/>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1"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11E24B4"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0C630C" w:rsidRPr="00D7729E" w:rsidRDefault="000C630C" w:rsidP="00F37A62">
                      <w:pPr>
                        <w:contextualSpacing/>
                      </w:pPr>
                      <w:r>
                        <w:rPr>
                          <w:noProof/>
                          <w:position w:val="-6"/>
                          <w:lang w:bidi="ar-SA"/>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2"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v:textbox>
                <w10:wrap anchorx="margin" anchory="page"/>
              </v:shape>
            </w:pict>
          </mc:Fallback>
        </mc:AlternateContent>
      </w:r>
    </w:p>
    <w:p w:rsidR="00F37A62" w:rsidRPr="007816EA" w:rsidRDefault="00F37A62" w:rsidP="00F37A62">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p>
    <w:tbl>
      <w:tblPr>
        <w:tblW w:w="153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878"/>
        <w:gridCol w:w="926"/>
        <w:gridCol w:w="941"/>
        <w:gridCol w:w="4796"/>
        <w:gridCol w:w="672"/>
        <w:gridCol w:w="671"/>
        <w:gridCol w:w="955"/>
        <w:gridCol w:w="672"/>
        <w:gridCol w:w="1249"/>
        <w:gridCol w:w="828"/>
        <w:gridCol w:w="1787"/>
      </w:tblGrid>
      <w:tr w:rsidR="00F37A62" w:rsidRPr="007816EA" w:rsidTr="00316143">
        <w:trPr>
          <w:trHeight w:val="153"/>
        </w:trPr>
        <w:tc>
          <w:tcPr>
            <w:tcW w:w="15340" w:type="dxa"/>
            <w:gridSpan w:val="12"/>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Продукт:</w:t>
            </w:r>
          </w:p>
        </w:tc>
      </w:tr>
      <w:tr w:rsidR="00F37A62" w:rsidRPr="007816EA" w:rsidTr="00316143">
        <w:trPr>
          <w:trHeight w:val="233"/>
        </w:trPr>
        <w:tc>
          <w:tcPr>
            <w:tcW w:w="965" w:type="dxa"/>
            <w:vMerge w:val="restart"/>
            <w:shd w:val="clear" w:color="auto" w:fill="auto"/>
          </w:tcPr>
          <w:p w:rsidR="00F37A62" w:rsidRPr="00D7729E" w:rsidRDefault="00F37A62" w:rsidP="00316143">
            <w:pPr>
              <w:jc w:val="center"/>
              <w:rPr>
                <w:rFonts w:ascii="Arial AM" w:hAnsi="Arial AM"/>
                <w:sz w:val="18"/>
              </w:rPr>
            </w:pPr>
            <w:r w:rsidRPr="00D7729E">
              <w:rPr>
                <w:rFonts w:ascii="Sylfaen" w:hAnsi="Sylfaen" w:cs="Sylfaen"/>
                <w:sz w:val="18"/>
              </w:rPr>
              <w:t>по приглашению</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доза</w:t>
            </w:r>
            <w:r w:rsidRPr="00D7729E">
              <w:rPr>
                <w:rFonts w:ascii="Arial AM" w:hAnsi="Arial AM"/>
                <w:sz w:val="18"/>
              </w:rPr>
              <w:t xml:space="preserve"> </w:t>
            </w:r>
            <w:r w:rsidRPr="00D7729E">
              <w:rPr>
                <w:rFonts w:ascii="Sylfaen" w:hAnsi="Sylfaen" w:cs="Sylfaen"/>
                <w:sz w:val="18"/>
              </w:rPr>
              <w:t>число</w:t>
            </w:r>
          </w:p>
        </w:tc>
        <w:tc>
          <w:tcPr>
            <w:tcW w:w="878" w:type="dxa"/>
            <w:vMerge w:val="restart"/>
            <w:shd w:val="clear" w:color="auto" w:fill="auto"/>
          </w:tcPr>
          <w:p w:rsidR="00F37A62" w:rsidRPr="00D7729E" w:rsidRDefault="00F37A62" w:rsidP="00316143">
            <w:pPr>
              <w:jc w:val="center"/>
              <w:rPr>
                <w:rFonts w:ascii="Arial AM" w:hAnsi="Arial AM"/>
                <w:sz w:val="18"/>
              </w:rPr>
            </w:pPr>
            <w:r w:rsidRPr="00D7729E">
              <w:rPr>
                <w:rFonts w:ascii="Sylfaen" w:hAnsi="Sylfaen" w:cs="Sylfaen"/>
                <w:sz w:val="18"/>
              </w:rPr>
              <w:t>шоппинг</w:t>
            </w:r>
            <w:r w:rsidRPr="00D7729E">
              <w:rPr>
                <w:rFonts w:ascii="Arial AM" w:hAnsi="Arial AM"/>
                <w:sz w:val="18"/>
              </w:rPr>
              <w:t xml:space="preserve"> </w:t>
            </w:r>
            <w:r w:rsidRPr="00D7729E">
              <w:rPr>
                <w:rFonts w:ascii="Sylfaen" w:hAnsi="Sylfaen" w:cs="Sylfaen"/>
                <w:sz w:val="18"/>
              </w:rPr>
              <w:t>с планом</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через</w:t>
            </w:r>
            <w:r w:rsidRPr="00D7729E">
              <w:rPr>
                <w:rFonts w:ascii="Arial AM" w:hAnsi="Arial AM"/>
                <w:sz w:val="18"/>
              </w:rPr>
              <w:t xml:space="preserve"> </w:t>
            </w:r>
            <w:proofErr w:type="spellStart"/>
            <w:r w:rsidRPr="00D7729E">
              <w:rPr>
                <w:rFonts w:ascii="Sylfaen" w:hAnsi="Sylfaen" w:cs="Sylfaen"/>
                <w:sz w:val="18"/>
              </w:rPr>
              <w:t>код</w:t>
            </w:r>
            <w:r w:rsidRPr="00D7729E">
              <w:rPr>
                <w:rFonts w:ascii="Arial AM" w:hAnsi="Arial AM"/>
                <w:sz w:val="18"/>
              </w:rPr>
              <w:t>``</w:t>
            </w:r>
            <w:r w:rsidRPr="00D7729E">
              <w:rPr>
                <w:rFonts w:ascii="Sylfaen" w:hAnsi="Sylfaen" w:cs="Sylfaen"/>
                <w:sz w:val="18"/>
              </w:rPr>
              <w:t>в</w:t>
            </w:r>
            <w:proofErr w:type="spellEnd"/>
            <w:r w:rsidRPr="00D7729E">
              <w:rPr>
                <w:rFonts w:ascii="Sylfaen" w:hAnsi="Sylfaen" w:cs="Sylfaen"/>
                <w:sz w:val="18"/>
              </w:rPr>
              <w:t xml:space="preserve"> соответствии с</w:t>
            </w:r>
            <w:r w:rsidRPr="00D7729E">
              <w:rPr>
                <w:rFonts w:ascii="Arial AM" w:hAnsi="Arial AM"/>
                <w:sz w:val="18"/>
              </w:rPr>
              <w:t xml:space="preserve"> </w:t>
            </w:r>
            <w:r w:rsidRPr="00D7729E">
              <w:rPr>
                <w:rFonts w:ascii="Sylfaen" w:hAnsi="Sylfaen" w:cs="Sylfaen"/>
                <w:sz w:val="18"/>
              </w:rPr>
              <w:t>ГМА:</w:t>
            </w:r>
            <w:r w:rsidRPr="00D7729E">
              <w:rPr>
                <w:rFonts w:ascii="Arial AM" w:hAnsi="Arial AM"/>
                <w:sz w:val="18"/>
              </w:rPr>
              <w:t xml:space="preserve"> </w:t>
            </w:r>
            <w:proofErr w:type="gramStart"/>
            <w:r w:rsidRPr="00D7729E">
              <w:rPr>
                <w:rFonts w:ascii="Sylfaen" w:hAnsi="Sylfaen" w:cs="Sylfaen"/>
                <w:sz w:val="18"/>
              </w:rPr>
              <w:t>классификация</w:t>
            </w:r>
            <w:r w:rsidRPr="00D7729E">
              <w:rPr>
                <w:rFonts w:ascii="Arial AM" w:hAnsi="Arial AM"/>
                <w:sz w:val="18"/>
              </w:rPr>
              <w:t>(</w:t>
            </w:r>
            <w:proofErr w:type="gramEnd"/>
            <w:r w:rsidRPr="00D7729E">
              <w:rPr>
                <w:rFonts w:ascii="Arial AM" w:hAnsi="Arial AM"/>
                <w:sz w:val="18"/>
              </w:rPr>
              <w:t>цена за просмотр)</w:t>
            </w:r>
          </w:p>
        </w:tc>
        <w:tc>
          <w:tcPr>
            <w:tcW w:w="926"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F37A62" w:rsidRPr="00D7729E" w:rsidRDefault="00F37A62" w:rsidP="00316143">
            <w:pPr>
              <w:jc w:val="center"/>
              <w:rPr>
                <w:rFonts w:ascii="Arial AM" w:hAnsi="Arial AM"/>
                <w:sz w:val="18"/>
              </w:rPr>
            </w:pPr>
            <w:r w:rsidRPr="00D7729E">
              <w:rPr>
                <w:rFonts w:ascii="Sylfaen" w:hAnsi="Sylfaen" w:cs="Sylfaen"/>
                <w:sz w:val="18"/>
              </w:rPr>
              <w:t>товар</w:t>
            </w:r>
            <w:r w:rsidRPr="00D7729E">
              <w:rPr>
                <w:rFonts w:ascii="Arial AM" w:hAnsi="Arial AM"/>
                <w:sz w:val="18"/>
              </w:rPr>
              <w:t xml:space="preserve"> </w:t>
            </w:r>
            <w:proofErr w:type="gramStart"/>
            <w:r w:rsidRPr="00D7729E">
              <w:rPr>
                <w:rFonts w:ascii="Sylfaen" w:hAnsi="Sylfaen" w:cs="Sylfaen"/>
                <w:sz w:val="18"/>
              </w:rPr>
              <w:t>знак</w:t>
            </w:r>
            <w:r w:rsidRPr="00D7729E">
              <w:rPr>
                <w:rFonts w:ascii="Arial AM" w:hAnsi="Arial AM"/>
                <w:sz w:val="18"/>
              </w:rPr>
              <w:t>,</w:t>
            </w:r>
            <w:r w:rsidRPr="007816EA">
              <w:rPr>
                <w:rFonts w:ascii="Sylfaen" w:hAnsi="Sylfaen" w:cs="Sylfaen"/>
                <w:sz w:val="18"/>
                <w:lang w:val="hy-AM"/>
              </w:rPr>
              <w:t>фирменный</w:t>
            </w:r>
            <w:proofErr w:type="gramEnd"/>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D7729E">
              <w:rPr>
                <w:rFonts w:ascii="Arial AM" w:hAnsi="Arial AM"/>
                <w:sz w:val="18"/>
              </w:rPr>
              <w:t xml:space="preserve"> </w:t>
            </w:r>
            <w:r w:rsidRPr="00D7729E">
              <w:rPr>
                <w:rFonts w:ascii="Sylfaen" w:hAnsi="Sylfaen" w:cs="Sylfaen"/>
                <w:sz w:val="18"/>
              </w:rPr>
              <w:t>и:</w:t>
            </w:r>
            <w:r w:rsidRPr="00D7729E">
              <w:rPr>
                <w:rFonts w:ascii="Arial AM" w:hAnsi="Arial AM"/>
                <w:sz w:val="18"/>
              </w:rPr>
              <w:t xml:space="preserve"> </w:t>
            </w:r>
            <w:r w:rsidRPr="00D7729E">
              <w:rPr>
                <w:rFonts w:ascii="Sylfaen" w:hAnsi="Sylfaen" w:cs="Sylfaen"/>
                <w:sz w:val="18"/>
              </w:rPr>
              <w:t>производителя</w:t>
            </w:r>
            <w:r w:rsidRPr="00D7729E">
              <w:rPr>
                <w:rFonts w:ascii="Arial AM" w:hAnsi="Arial AM"/>
                <w:sz w:val="18"/>
              </w:rPr>
              <w:t xml:space="preserve"> </w:t>
            </w:r>
            <w:r w:rsidRPr="00D7729E">
              <w:rPr>
                <w:rFonts w:ascii="Sylfaen" w:hAnsi="Sylfaen" w:cs="Sylfaen"/>
                <w:sz w:val="18"/>
              </w:rPr>
              <w:t>имя:</w:t>
            </w:r>
            <w:r w:rsidRPr="00D7729E">
              <w:rPr>
                <w:rFonts w:ascii="Arial AM" w:hAnsi="Arial AM"/>
                <w:sz w:val="18"/>
              </w:rPr>
              <w:t>**</w:t>
            </w:r>
          </w:p>
        </w:tc>
        <w:tc>
          <w:tcPr>
            <w:tcW w:w="4796"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671"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955"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672"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864" w:type="dxa"/>
            <w:gridSpan w:val="3"/>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предложения</w:t>
            </w:r>
          </w:p>
        </w:tc>
      </w:tr>
      <w:tr w:rsidR="00F37A62" w:rsidRPr="007816EA" w:rsidTr="00316143">
        <w:trPr>
          <w:trHeight w:val="473"/>
        </w:trPr>
        <w:tc>
          <w:tcPr>
            <w:tcW w:w="965" w:type="dxa"/>
            <w:vMerge/>
            <w:shd w:val="clear" w:color="auto" w:fill="auto"/>
          </w:tcPr>
          <w:p w:rsidR="00F37A62" w:rsidRPr="007816EA" w:rsidRDefault="00F37A62" w:rsidP="00316143">
            <w:pPr>
              <w:jc w:val="center"/>
              <w:rPr>
                <w:rFonts w:ascii="Arial AM" w:hAnsi="Arial AM"/>
                <w:sz w:val="18"/>
              </w:rPr>
            </w:pPr>
          </w:p>
        </w:tc>
        <w:tc>
          <w:tcPr>
            <w:tcW w:w="878" w:type="dxa"/>
            <w:vMerge/>
            <w:shd w:val="clear" w:color="auto" w:fill="auto"/>
          </w:tcPr>
          <w:p w:rsidR="00F37A62" w:rsidRPr="007816EA" w:rsidRDefault="00F37A62" w:rsidP="00316143">
            <w:pPr>
              <w:jc w:val="center"/>
              <w:rPr>
                <w:rFonts w:ascii="Arial AM" w:hAnsi="Arial AM"/>
                <w:sz w:val="18"/>
              </w:rPr>
            </w:pPr>
          </w:p>
        </w:tc>
        <w:tc>
          <w:tcPr>
            <w:tcW w:w="926" w:type="dxa"/>
            <w:vMerge/>
            <w:shd w:val="clear" w:color="auto" w:fill="auto"/>
          </w:tcPr>
          <w:p w:rsidR="00F37A62" w:rsidRPr="007816EA" w:rsidRDefault="00F37A62" w:rsidP="00316143">
            <w:pPr>
              <w:jc w:val="center"/>
              <w:rPr>
                <w:rFonts w:ascii="Arial AM" w:hAnsi="Arial AM"/>
                <w:sz w:val="18"/>
              </w:rPr>
            </w:pPr>
          </w:p>
        </w:tc>
        <w:tc>
          <w:tcPr>
            <w:tcW w:w="941" w:type="dxa"/>
            <w:vMerge/>
            <w:shd w:val="clear" w:color="auto" w:fill="auto"/>
          </w:tcPr>
          <w:p w:rsidR="00F37A62" w:rsidRPr="007816EA" w:rsidRDefault="00F37A62" w:rsidP="00316143">
            <w:pPr>
              <w:jc w:val="center"/>
              <w:rPr>
                <w:rFonts w:ascii="Arial AM" w:hAnsi="Arial AM"/>
                <w:sz w:val="18"/>
              </w:rPr>
            </w:pPr>
          </w:p>
        </w:tc>
        <w:tc>
          <w:tcPr>
            <w:tcW w:w="4796" w:type="dxa"/>
            <w:vMerge/>
            <w:shd w:val="clear" w:color="auto" w:fill="auto"/>
          </w:tcPr>
          <w:p w:rsidR="00F37A62" w:rsidRPr="007816EA" w:rsidRDefault="00F37A62" w:rsidP="00316143">
            <w:pPr>
              <w:jc w:val="center"/>
              <w:rPr>
                <w:rFonts w:ascii="Arial AM" w:hAnsi="Arial AM"/>
                <w:sz w:val="18"/>
              </w:rPr>
            </w:pPr>
          </w:p>
        </w:tc>
        <w:tc>
          <w:tcPr>
            <w:tcW w:w="672" w:type="dxa"/>
            <w:vMerge/>
            <w:shd w:val="clear" w:color="auto" w:fill="auto"/>
          </w:tcPr>
          <w:p w:rsidR="00F37A62" w:rsidRPr="007816EA" w:rsidRDefault="00F37A62" w:rsidP="00316143">
            <w:pPr>
              <w:jc w:val="center"/>
              <w:rPr>
                <w:rFonts w:ascii="Arial AM" w:hAnsi="Arial AM"/>
                <w:sz w:val="18"/>
              </w:rPr>
            </w:pPr>
          </w:p>
        </w:tc>
        <w:tc>
          <w:tcPr>
            <w:tcW w:w="671" w:type="dxa"/>
            <w:vMerge/>
            <w:shd w:val="clear" w:color="auto" w:fill="auto"/>
          </w:tcPr>
          <w:p w:rsidR="00F37A62" w:rsidRPr="007816EA" w:rsidRDefault="00F37A62" w:rsidP="00316143">
            <w:pPr>
              <w:jc w:val="center"/>
              <w:rPr>
                <w:rFonts w:ascii="Arial AM" w:hAnsi="Arial AM"/>
                <w:sz w:val="18"/>
              </w:rPr>
            </w:pPr>
          </w:p>
        </w:tc>
        <w:tc>
          <w:tcPr>
            <w:tcW w:w="955" w:type="dxa"/>
            <w:vMerge/>
            <w:shd w:val="clear" w:color="auto" w:fill="auto"/>
          </w:tcPr>
          <w:p w:rsidR="00F37A62" w:rsidRPr="007816EA" w:rsidRDefault="00F37A62" w:rsidP="00316143">
            <w:pPr>
              <w:jc w:val="center"/>
              <w:rPr>
                <w:rFonts w:ascii="Arial AM" w:hAnsi="Arial AM"/>
                <w:sz w:val="18"/>
              </w:rPr>
            </w:pPr>
          </w:p>
        </w:tc>
        <w:tc>
          <w:tcPr>
            <w:tcW w:w="672" w:type="dxa"/>
            <w:vMerge/>
            <w:shd w:val="clear" w:color="auto" w:fill="auto"/>
          </w:tcPr>
          <w:p w:rsidR="00F37A62" w:rsidRPr="007816EA" w:rsidRDefault="00F37A62" w:rsidP="00316143">
            <w:pPr>
              <w:jc w:val="center"/>
              <w:rPr>
                <w:rFonts w:ascii="Arial AM" w:hAnsi="Arial AM"/>
                <w:sz w:val="18"/>
              </w:rPr>
            </w:pPr>
          </w:p>
        </w:tc>
        <w:tc>
          <w:tcPr>
            <w:tcW w:w="1249" w:type="dxa"/>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F37A62" w:rsidRPr="007816EA" w:rsidRDefault="00F37A62" w:rsidP="00316143">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787" w:type="dxa"/>
            <w:shd w:val="clear" w:color="auto" w:fill="auto"/>
          </w:tcPr>
          <w:p w:rsidR="00F37A62" w:rsidRPr="007816EA" w:rsidRDefault="00F37A62" w:rsidP="00316143">
            <w:pPr>
              <w:rPr>
                <w:rFonts w:ascii="Arial AM" w:hAnsi="Arial AM"/>
                <w:sz w:val="18"/>
              </w:rPr>
            </w:pPr>
            <w:proofErr w:type="gramStart"/>
            <w:r w:rsidRPr="007816EA">
              <w:rPr>
                <w:rFonts w:ascii="Sylfaen" w:hAnsi="Sylfaen" w:cs="Sylfaen"/>
                <w:sz w:val="18"/>
              </w:rPr>
              <w:t>Термин:</w:t>
            </w:r>
            <w:r w:rsidRPr="007816EA">
              <w:rPr>
                <w:rFonts w:ascii="Arial AM" w:hAnsi="Arial AM"/>
                <w:sz w:val="18"/>
              </w:rPr>
              <w:t>*</w:t>
            </w:r>
            <w:proofErr w:type="gramEnd"/>
            <w:r w:rsidRPr="007816EA">
              <w:rPr>
                <w:rFonts w:ascii="Arial AM" w:hAnsi="Arial AM"/>
                <w:sz w:val="18"/>
              </w:rPr>
              <w:t>**</w:t>
            </w:r>
          </w:p>
          <w:p w:rsidR="00F37A62" w:rsidRPr="007816EA" w:rsidRDefault="00F37A62" w:rsidP="00316143">
            <w:pPr>
              <w:rPr>
                <w:rFonts w:ascii="Arial AM" w:hAnsi="Arial AM"/>
                <w:sz w:val="18"/>
              </w:rPr>
            </w:pPr>
          </w:p>
        </w:tc>
      </w:tr>
      <w:tr w:rsidR="00F37A62" w:rsidRPr="00D7729E" w:rsidTr="00316143">
        <w:trPr>
          <w:trHeight w:val="153"/>
        </w:trPr>
        <w:tc>
          <w:tcPr>
            <w:tcW w:w="965" w:type="dxa"/>
            <w:shd w:val="clear" w:color="auto" w:fill="auto"/>
          </w:tcPr>
          <w:p w:rsidR="00F37A62" w:rsidRPr="00316143" w:rsidRDefault="00316143" w:rsidP="00316143">
            <w:pPr>
              <w:rPr>
                <w:rFonts w:ascii="Arial AM" w:hAnsi="Arial AM"/>
                <w:sz w:val="20"/>
                <w:lang w:val="en-US"/>
              </w:rPr>
            </w:pPr>
            <w:r>
              <w:rPr>
                <w:rFonts w:ascii="Arial AM" w:hAnsi="Arial AM"/>
                <w:sz w:val="20"/>
                <w:lang w:val="en-US"/>
              </w:rPr>
              <w:t>6</w:t>
            </w:r>
          </w:p>
        </w:tc>
        <w:tc>
          <w:tcPr>
            <w:tcW w:w="878" w:type="dxa"/>
            <w:shd w:val="clear" w:color="auto" w:fill="auto"/>
          </w:tcPr>
          <w:p w:rsidR="00F37A62" w:rsidRPr="007816EA" w:rsidRDefault="00F37A62" w:rsidP="00316143">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rsidR="00F37A62" w:rsidRPr="007816EA" w:rsidRDefault="00F37A62" w:rsidP="00316143">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941" w:type="dxa"/>
            <w:shd w:val="clear" w:color="auto" w:fill="auto"/>
          </w:tcPr>
          <w:p w:rsidR="00F37A62" w:rsidRPr="007816EA" w:rsidRDefault="00F37A62" w:rsidP="00316143">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316143">
            <w:pPr>
              <w:rPr>
                <w:rFonts w:ascii="Arial AM" w:hAnsi="Arial AM"/>
                <w:sz w:val="20"/>
                <w:lang w:val="hy-AM"/>
              </w:rPr>
            </w:pPr>
            <w:r w:rsidRPr="00E008B5">
              <w:rPr>
                <w:rFonts w:ascii="Sylfaen" w:hAnsi="Sylfaen" w:cs="Sylfaen"/>
                <w:color w:val="000000"/>
                <w:sz w:val="18"/>
                <w:szCs w:val="18"/>
                <w:lang w:val="hy-AM"/>
              </w:rPr>
              <w:t>Сливочный крем / Упаковка:</w:t>
            </w:r>
            <w:r w:rsidRPr="00E008B5">
              <w:rPr>
                <w:rFonts w:ascii="Sylfaen" w:hAnsi="Sylfaen" w:cs="Sylfaen"/>
                <w:b/>
                <w:color w:val="FF0000"/>
                <w:sz w:val="18"/>
                <w:szCs w:val="18"/>
                <w:lang w:val="hy-AM"/>
              </w:rPr>
              <w:t>до 25 кг</w:t>
            </w:r>
            <w:r w:rsidRPr="00E008B5">
              <w:rPr>
                <w:rFonts w:ascii="Sylfaen" w:hAnsi="Sylfaen" w:cs="Sylfaen"/>
                <w:color w:val="FF0000"/>
                <w:sz w:val="18"/>
                <w:szCs w:val="18"/>
                <w:lang w:val="hy-AM"/>
              </w:rPr>
              <w:t xml:space="preserve"> </w:t>
            </w:r>
            <w:r w:rsidRPr="00E008B5">
              <w:rPr>
                <w:rFonts w:ascii="Sylfaen" w:hAnsi="Sylfaen" w:cs="Sylfaen"/>
                <w:color w:val="000000"/>
                <w:sz w:val="18"/>
                <w:szCs w:val="18"/>
                <w:lang w:val="hy-AM"/>
              </w:rPr>
              <w:t xml:space="preserve">с картонными коробками по желанию заказчика/; молочный жир, жирность не менее 82,9%, высшего качества, свежий, </w:t>
            </w:r>
            <w:r w:rsidRPr="00E008B5">
              <w:rPr>
                <w:rFonts w:ascii="Sylfaen" w:hAnsi="Sylfaen" w:cs="Sylfaen"/>
                <w:color w:val="000000"/>
                <w:sz w:val="18"/>
                <w:szCs w:val="18"/>
                <w:lang w:val="hy-AM"/>
              </w:rPr>
              <w:lastRenderedPageBreak/>
              <w:t xml:space="preserve">влажность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ТК 029/2012), Комиссия Таможенного союза 2011 г. Положения «О безопасности упаковки» (МУ ТС 005/2011), принятого Решением № 769 от 16 августа 2011 г., Закон РА «О безопасности пищевых продуктов». Этикетка: разборчивая.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316143">
            <w:pPr>
              <w:jc w:val="center"/>
              <w:rPr>
                <w:rFonts w:ascii="Arial AM" w:hAnsi="Arial AM"/>
                <w:sz w:val="20"/>
                <w:lang w:val="hy-AM"/>
              </w:rPr>
            </w:pPr>
            <w:r w:rsidRPr="00771488">
              <w:rPr>
                <w:rFonts w:ascii="Sylfaen" w:hAnsi="Sylfaen" w:cs="Sylfaen"/>
                <w:sz w:val="20"/>
                <w:szCs w:val="20"/>
                <w:lang w:val="hy-AM"/>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71488" w:rsidRDefault="00F37A62" w:rsidP="00316143">
            <w:pPr>
              <w:rPr>
                <w:rFonts w:asciiTheme="minorHAnsi" w:hAnsiTheme="minorHAnsi"/>
                <w:sz w:val="20"/>
                <w:lang w:val="hy-AM"/>
              </w:rPr>
            </w:pPr>
            <w:r w:rsidRPr="00771488">
              <w:rPr>
                <w:rFonts w:asciiTheme="minorHAnsi" w:hAnsiTheme="minorHAnsi" w:cs="Calibri"/>
                <w:color w:val="000000"/>
                <w:sz w:val="20"/>
                <w:szCs w:val="20"/>
                <w:lang w:val="hy-AM"/>
              </w:rPr>
              <w:t>4700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771488" w:rsidRDefault="00F37A62" w:rsidP="00316143">
            <w:pPr>
              <w:rPr>
                <w:rFonts w:asciiTheme="minorHAnsi" w:hAnsiTheme="minorHAnsi"/>
                <w:sz w:val="20"/>
                <w:lang w:val="hy-AM"/>
              </w:rPr>
            </w:pPr>
            <w:r>
              <w:rPr>
                <w:rFonts w:asciiTheme="minorHAnsi" w:hAnsiTheme="minorHAnsi"/>
                <w:sz w:val="20"/>
                <w:lang w:val="hy-AM"/>
              </w:rPr>
              <w:t>1410000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316143">
            <w:pPr>
              <w:jc w:val="center"/>
              <w:rPr>
                <w:rFonts w:asciiTheme="minorHAnsi" w:hAnsiTheme="minorHAnsi"/>
                <w:sz w:val="20"/>
              </w:rPr>
            </w:pPr>
            <w:r>
              <w:rPr>
                <w:rFonts w:asciiTheme="minorHAnsi" w:hAnsiTheme="minorHAnsi"/>
                <w:sz w:val="20"/>
                <w:lang w:val="hy-AM"/>
              </w:rPr>
              <w:t>300</w:t>
            </w:r>
          </w:p>
        </w:tc>
        <w:tc>
          <w:tcPr>
            <w:tcW w:w="1249" w:type="dxa"/>
            <w:shd w:val="clear" w:color="auto" w:fill="auto"/>
          </w:tcPr>
          <w:p w:rsidR="00F37A62" w:rsidRDefault="00F37A62" w:rsidP="00316143">
            <w:pPr>
              <w:rPr>
                <w:rFonts w:ascii="Arial" w:hAnsi="Arial" w:cs="Arial"/>
                <w:sz w:val="20"/>
                <w:lang w:val="hy-AM"/>
              </w:rPr>
            </w:pPr>
            <w:r>
              <w:rPr>
                <w:rFonts w:ascii="Arial" w:hAnsi="Arial" w:cs="Arial"/>
                <w:sz w:val="20"/>
                <w:lang w:val="hy-AM"/>
              </w:rPr>
              <w:t>Гораванская община</w:t>
            </w:r>
          </w:p>
          <w:p w:rsidR="00F37A62" w:rsidRDefault="00825375" w:rsidP="00316143">
            <w:r>
              <w:rPr>
                <w:rFonts w:ascii="Arial" w:hAnsi="Arial" w:cs="Arial"/>
                <w:sz w:val="20"/>
                <w:lang w:val="hy-AM"/>
              </w:rPr>
              <w:t xml:space="preserve">Геворг </w:t>
            </w:r>
            <w:r>
              <w:rPr>
                <w:rFonts w:ascii="Arial" w:hAnsi="Arial" w:cs="Arial"/>
                <w:sz w:val="20"/>
                <w:lang w:val="hy-AM"/>
              </w:rPr>
              <w:lastRenderedPageBreak/>
              <w:t>Марзпетуни 7</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316143">
            <w:pPr>
              <w:jc w:val="center"/>
              <w:rPr>
                <w:rFonts w:asciiTheme="minorHAnsi" w:hAnsiTheme="minorHAnsi"/>
                <w:sz w:val="20"/>
              </w:rPr>
            </w:pPr>
            <w:r>
              <w:rPr>
                <w:rFonts w:asciiTheme="minorHAnsi" w:hAnsiTheme="minorHAnsi"/>
                <w:sz w:val="20"/>
                <w:lang w:val="hy-AM"/>
              </w:rPr>
              <w:lastRenderedPageBreak/>
              <w:t>300</w:t>
            </w:r>
          </w:p>
        </w:tc>
        <w:tc>
          <w:tcPr>
            <w:tcW w:w="1787" w:type="dxa"/>
            <w:shd w:val="clear" w:color="auto" w:fill="auto"/>
          </w:tcPr>
          <w:p w:rsidR="00F37A62" w:rsidRPr="007816EA" w:rsidRDefault="00F37A62" w:rsidP="00316143">
            <w:pPr>
              <w:rPr>
                <w:rFonts w:ascii="Arial AM" w:hAnsi="Arial AM"/>
                <w:sz w:val="20"/>
                <w:lang w:val="hy-AM"/>
              </w:rPr>
            </w:pPr>
            <w:r>
              <w:rPr>
                <w:rFonts w:ascii="Sylfaen" w:hAnsi="Sylfaen" w:cs="Sylfaen"/>
                <w:sz w:val="16"/>
                <w:szCs w:val="16"/>
                <w:lang w:val="hy-AM"/>
              </w:rPr>
              <w:t xml:space="preserve">После вступления договора в силу до последнего рабочего </w:t>
            </w:r>
            <w:r>
              <w:rPr>
                <w:rFonts w:ascii="Sylfaen" w:hAnsi="Sylfaen" w:cs="Sylfaen"/>
                <w:sz w:val="16"/>
                <w:szCs w:val="16"/>
                <w:lang w:val="hy-AM"/>
              </w:rPr>
              <w:lastRenderedPageBreak/>
              <w:t>дня, установленного на декабрь месяц в детском саду 2025 года включительно.</w:t>
            </w:r>
          </w:p>
        </w:tc>
      </w:tr>
      <w:tr w:rsidR="00F37A62" w:rsidRPr="00D7729E" w:rsidTr="00316143">
        <w:trPr>
          <w:trHeight w:val="153"/>
        </w:trPr>
        <w:tc>
          <w:tcPr>
            <w:tcW w:w="965" w:type="dxa"/>
            <w:shd w:val="clear" w:color="auto" w:fill="auto"/>
          </w:tcPr>
          <w:p w:rsidR="00F37A62" w:rsidRPr="009644AD" w:rsidRDefault="00316143" w:rsidP="00316143">
            <w:pPr>
              <w:rPr>
                <w:rFonts w:asciiTheme="minorHAnsi" w:hAnsiTheme="minorHAnsi"/>
                <w:sz w:val="20"/>
              </w:rPr>
            </w:pPr>
            <w:bookmarkStart w:id="1" w:name="_GoBack"/>
            <w:bookmarkEnd w:id="1"/>
            <w:r>
              <w:rPr>
                <w:rFonts w:asciiTheme="minorHAnsi" w:hAnsiTheme="minorHAnsi"/>
                <w:sz w:val="20"/>
              </w:rPr>
              <w:lastRenderedPageBreak/>
              <w:t>22</w:t>
            </w:r>
          </w:p>
        </w:tc>
        <w:tc>
          <w:tcPr>
            <w:tcW w:w="878" w:type="dxa"/>
            <w:shd w:val="clear" w:color="auto" w:fill="auto"/>
          </w:tcPr>
          <w:p w:rsidR="00F37A62" w:rsidRPr="007816EA" w:rsidRDefault="00F37A62" w:rsidP="00316143">
            <w:pPr>
              <w:rPr>
                <w:rFonts w:ascii="Arial AM" w:hAnsi="Arial AM"/>
                <w:sz w:val="20"/>
                <w:lang w:val="hy-AM"/>
              </w:rPr>
            </w:pPr>
            <w:r w:rsidRPr="007816EA">
              <w:rPr>
                <w:rFonts w:ascii="Arial AM" w:hAnsi="Arial AM"/>
                <w:color w:val="000000"/>
                <w:sz w:val="20"/>
                <w:szCs w:val="20"/>
              </w:rPr>
              <w:t>15511600</w:t>
            </w:r>
          </w:p>
        </w:tc>
        <w:tc>
          <w:tcPr>
            <w:tcW w:w="926" w:type="dxa"/>
            <w:shd w:val="clear" w:color="auto" w:fill="auto"/>
          </w:tcPr>
          <w:p w:rsidR="00F37A62" w:rsidRPr="007816EA" w:rsidRDefault="00F37A62" w:rsidP="00316143">
            <w:pPr>
              <w:rPr>
                <w:rFonts w:ascii="Arial AM" w:hAnsi="Arial AM"/>
                <w:sz w:val="20"/>
                <w:lang w:val="hy-AM"/>
              </w:rPr>
            </w:pPr>
            <w:r w:rsidRPr="007816EA">
              <w:rPr>
                <w:rFonts w:ascii="Sylfaen" w:hAnsi="Sylfaen" w:cs="Sylfaen"/>
                <w:color w:val="000000"/>
                <w:sz w:val="20"/>
                <w:szCs w:val="20"/>
              </w:rPr>
              <w:t>Сжатый</w:t>
            </w:r>
            <w:r w:rsidRPr="007816EA">
              <w:rPr>
                <w:rFonts w:ascii="Arial AM" w:hAnsi="Arial AM"/>
                <w:color w:val="000000"/>
                <w:sz w:val="20"/>
                <w:szCs w:val="20"/>
              </w:rPr>
              <w:t xml:space="preserve"> </w:t>
            </w:r>
            <w:r w:rsidRPr="007816EA">
              <w:rPr>
                <w:rFonts w:ascii="Sylfaen" w:hAnsi="Sylfaen" w:cs="Sylfaen"/>
                <w:color w:val="000000"/>
                <w:sz w:val="20"/>
                <w:szCs w:val="20"/>
              </w:rPr>
              <w:t>молоко</w:t>
            </w:r>
          </w:p>
        </w:tc>
        <w:tc>
          <w:tcPr>
            <w:tcW w:w="941" w:type="dxa"/>
            <w:shd w:val="clear" w:color="auto" w:fill="auto"/>
          </w:tcPr>
          <w:p w:rsidR="00F37A62" w:rsidRPr="007816EA" w:rsidRDefault="00F37A62" w:rsidP="00316143">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316143">
            <w:pPr>
              <w:rPr>
                <w:rFonts w:ascii="Arial AM" w:hAnsi="Arial AM"/>
                <w:sz w:val="20"/>
                <w:lang w:val="hy-AM"/>
              </w:rPr>
            </w:pPr>
            <w:r w:rsidRPr="00B677B7">
              <w:rPr>
                <w:rFonts w:ascii="Sylfaen" w:hAnsi="Sylfaen" w:cs="Sylfaen"/>
                <w:b/>
                <w:color w:val="FF0000"/>
                <w:sz w:val="18"/>
                <w:szCs w:val="18"/>
                <w:lang w:val="hy-AM"/>
              </w:rPr>
              <w:t>Сжатый</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молоко</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сахаром</w:t>
            </w:r>
            <w:r w:rsidRPr="00B677B7">
              <w:rPr>
                <w:rFonts w:ascii="Arial AM" w:hAnsi="Arial AM"/>
                <w:b/>
                <w:color w:val="FF0000"/>
                <w:sz w:val="18"/>
                <w:szCs w:val="18"/>
                <w:lang w:val="hy-AM"/>
              </w:rPr>
              <w:t>/</w:t>
            </w:r>
            <w:r w:rsidRPr="00B677B7">
              <w:rPr>
                <w:rFonts w:ascii="Sylfaen" w:hAnsi="Sylfaen" w:cs="Sylfaen"/>
                <w:b/>
                <w:color w:val="FF0000"/>
                <w:sz w:val="18"/>
                <w:szCs w:val="18"/>
                <w:lang w:val="hy-AM"/>
              </w:rPr>
              <w:t>металл</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лакированный</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потребитель</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контейнером</w:t>
            </w:r>
            <w:r w:rsidRPr="00B677B7">
              <w:rPr>
                <w:rFonts w:ascii="Arial AM" w:hAnsi="Arial AM"/>
                <w:b/>
                <w:color w:val="FF0000"/>
                <w:sz w:val="18"/>
                <w:szCs w:val="18"/>
                <w:lang w:val="hy-AM"/>
              </w:rPr>
              <w:t xml:space="preserve"> </w:t>
            </w:r>
            <w:r w:rsidRPr="00B677B7">
              <w:rPr>
                <w:rFonts w:asciiTheme="minorHAnsi" w:hAnsiTheme="minorHAnsi"/>
                <w:b/>
                <w:color w:val="FF0000"/>
                <w:sz w:val="18"/>
                <w:szCs w:val="18"/>
                <w:lang w:val="hy-AM"/>
              </w:rPr>
              <w:t xml:space="preserve">  </w:t>
            </w:r>
            <w:r w:rsidRPr="00B677B7">
              <w:rPr>
                <w:rFonts w:ascii="Arial AM" w:hAnsi="Arial AM"/>
                <w:b/>
                <w:color w:val="FF0000"/>
                <w:sz w:val="18"/>
                <w:szCs w:val="18"/>
                <w:lang w:val="hy-AM"/>
              </w:rPr>
              <w:t>3:</w:t>
            </w:r>
            <w:r w:rsidRPr="00B677B7">
              <w:rPr>
                <w:rFonts w:asciiTheme="minorHAnsi" w:hAnsiTheme="minorHAnsi"/>
                <w:b/>
                <w:color w:val="FF0000"/>
                <w:sz w:val="18"/>
                <w:szCs w:val="18"/>
                <w:lang w:val="hy-AM"/>
              </w:rPr>
              <w:t>5:00</w:t>
            </w:r>
            <w:r w:rsidRPr="00B677B7">
              <w:rPr>
                <w:rFonts w:ascii="Arial AM" w:hAnsi="Arial AM"/>
                <w:b/>
                <w:color w:val="FF0000"/>
                <w:sz w:val="18"/>
                <w:szCs w:val="18"/>
                <w:lang w:val="hy-AM"/>
              </w:rPr>
              <w:t xml:space="preserve">0-400  </w:t>
            </w:r>
            <w:r w:rsidRPr="00B677B7">
              <w:rPr>
                <w:rFonts w:ascii="Sylfaen" w:hAnsi="Sylfaen" w:cs="Sylfaen"/>
                <w:b/>
                <w:color w:val="FF0000"/>
                <w:sz w:val="18"/>
                <w:szCs w:val="18"/>
                <w:lang w:val="hy-AM"/>
              </w:rPr>
              <w:t>письмо</w:t>
            </w:r>
            <w:r w:rsidRPr="00B677B7">
              <w:rPr>
                <w:rFonts w:ascii="Arial AM" w:hAnsi="Arial AM"/>
                <w:b/>
                <w:color w:val="FF0000"/>
                <w:sz w:val="18"/>
                <w:szCs w:val="18"/>
                <w:lang w:val="hy-AM"/>
              </w:rPr>
              <w:t>.</w:t>
            </w:r>
            <w:r w:rsidRPr="00B677B7">
              <w:rPr>
                <w:rFonts w:ascii="Sylfaen" w:hAnsi="Sylfaen" w:cs="Sylfaen"/>
                <w:b/>
                <w:color w:val="FF0000"/>
                <w:sz w:val="18"/>
                <w:szCs w:val="18"/>
                <w:lang w:val="hy-AM"/>
              </w:rPr>
              <w:t>Отмечено</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вес</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уважением</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является</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фильтр</w:t>
            </w:r>
            <w:r w:rsidRPr="00B677B7">
              <w:rPr>
                <w:rFonts w:ascii="Arial AM" w:hAnsi="Arial AM"/>
                <w:color w:val="FF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31688-2012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сладкий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выразил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униформа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значительный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эмоционально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заметный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лактозы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кристаллов</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Отмечено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уважением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фильтрующий камень.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- 26,5%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43,5%-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45,5%,</w:t>
            </w:r>
            <w:r w:rsidRPr="007816EA">
              <w:rPr>
                <w:rFonts w:ascii="Sylfaen" w:hAnsi="Sylfaen" w:cs="Sylfaen"/>
                <w:color w:val="000000"/>
                <w:sz w:val="18"/>
                <w:szCs w:val="18"/>
                <w:lang w:val="hy-AM"/>
              </w:rPr>
              <w:t>молочный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48 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с того момента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9B1ACC" w:rsidRDefault="00F37A62" w:rsidP="00316143">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247AED" w:rsidRDefault="00F37A62" w:rsidP="00316143">
            <w:pPr>
              <w:rPr>
                <w:rFonts w:asciiTheme="minorHAnsi" w:hAnsiTheme="minorHAnsi"/>
                <w:sz w:val="20"/>
              </w:rPr>
            </w:pPr>
            <w:r>
              <w:rPr>
                <w:rFonts w:asciiTheme="minorHAnsi" w:hAnsiTheme="minorHAnsi"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316143">
            <w:pPr>
              <w:rPr>
                <w:rFonts w:asciiTheme="minorHAnsi" w:hAnsiTheme="minorHAnsi"/>
                <w:sz w:val="20"/>
                <w:lang w:val="hy-AM"/>
              </w:rPr>
            </w:pPr>
            <w:r>
              <w:rPr>
                <w:rFonts w:asciiTheme="minorHAnsi" w:hAnsiTheme="minorHAnsi"/>
                <w:sz w:val="20"/>
                <w:lang w:val="hy-AM"/>
              </w:rPr>
              <w:t>143000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825375" w:rsidP="00316143">
            <w:pPr>
              <w:jc w:val="center"/>
              <w:rPr>
                <w:rFonts w:asciiTheme="minorHAnsi" w:hAnsiTheme="minorHAnsi"/>
                <w:sz w:val="20"/>
                <w:lang w:val="hy-AM"/>
              </w:rPr>
            </w:pPr>
            <w:r>
              <w:rPr>
                <w:rFonts w:asciiTheme="minorHAnsi" w:hAnsiTheme="minorHAnsi"/>
                <w:sz w:val="20"/>
                <w:lang w:val="hy-AM"/>
              </w:rPr>
              <w:t>220</w:t>
            </w:r>
          </w:p>
        </w:tc>
        <w:tc>
          <w:tcPr>
            <w:tcW w:w="1249" w:type="dxa"/>
            <w:shd w:val="clear" w:color="auto" w:fill="auto"/>
          </w:tcPr>
          <w:p w:rsidR="00F37A62" w:rsidRDefault="00F37A62" w:rsidP="00316143">
            <w:pPr>
              <w:rPr>
                <w:rFonts w:ascii="Arial" w:hAnsi="Arial" w:cs="Arial"/>
                <w:sz w:val="20"/>
                <w:lang w:val="hy-AM"/>
              </w:rPr>
            </w:pPr>
            <w:r>
              <w:rPr>
                <w:rFonts w:ascii="Arial" w:hAnsi="Arial" w:cs="Arial"/>
                <w:sz w:val="20"/>
                <w:lang w:val="hy-AM"/>
              </w:rPr>
              <w:t>Гораванская община</w:t>
            </w:r>
          </w:p>
          <w:p w:rsidR="00F37A62" w:rsidRDefault="00F37A62" w:rsidP="00316143">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825375" w:rsidP="00316143">
            <w:pPr>
              <w:jc w:val="center"/>
              <w:rPr>
                <w:rFonts w:asciiTheme="minorHAnsi" w:hAnsiTheme="minorHAnsi"/>
                <w:sz w:val="20"/>
                <w:lang w:val="hy-AM"/>
              </w:rPr>
            </w:pPr>
            <w:r>
              <w:rPr>
                <w:rFonts w:asciiTheme="minorHAnsi" w:hAnsiTheme="minorHAnsi"/>
                <w:sz w:val="20"/>
                <w:lang w:val="hy-AM"/>
              </w:rPr>
              <w:t>220</w:t>
            </w:r>
          </w:p>
        </w:tc>
        <w:tc>
          <w:tcPr>
            <w:tcW w:w="1787" w:type="dxa"/>
            <w:shd w:val="clear" w:color="auto" w:fill="auto"/>
          </w:tcPr>
          <w:p w:rsidR="00F37A62" w:rsidRPr="00CE756C" w:rsidRDefault="00F37A62" w:rsidP="00316143">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bl>
    <w:p w:rsidR="00F37A62" w:rsidRPr="00B35693" w:rsidRDefault="00F37A62" w:rsidP="00F37A62">
      <w:pPr>
        <w:rPr>
          <w:rFonts w:asciiTheme="minorHAnsi" w:hAnsiTheme="minorHAnsi"/>
          <w:i/>
          <w:sz w:val="18"/>
          <w:lang w:val="hy-AM"/>
        </w:rPr>
      </w:pPr>
    </w:p>
    <w:p w:rsidR="00F37A62" w:rsidRPr="000448DA" w:rsidRDefault="00F37A62" w:rsidP="00F37A62">
      <w:pPr>
        <w:rPr>
          <w:lang w:val="hy-AM"/>
        </w:rPr>
      </w:pPr>
    </w:p>
    <w:p w:rsidR="00F37A62" w:rsidRDefault="00F37A62" w:rsidP="00F37A62">
      <w:pPr>
        <w:jc w:val="center"/>
        <w:rPr>
          <w:rFonts w:ascii="GHEA Grapalat" w:hAnsi="GHEA Grapalat"/>
          <w:sz w:val="20"/>
          <w:lang w:val="hy-AM"/>
        </w:rPr>
      </w:pPr>
    </w:p>
    <w:p w:rsidR="00F37A62" w:rsidRDefault="00F37A62" w:rsidP="00F37A62">
      <w:pPr>
        <w:jc w:val="center"/>
        <w:rPr>
          <w:rFonts w:ascii="GHEA Grapalat" w:hAnsi="GHEA Grapalat"/>
          <w:sz w:val="20"/>
          <w:lang w:val="hy-AM"/>
        </w:rPr>
      </w:pPr>
    </w:p>
    <w:p w:rsidR="007941A0" w:rsidRPr="001D6AF5" w:rsidRDefault="007941A0" w:rsidP="00825375">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lastRenderedPageBreak/>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417F70">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2F3728" w:rsidRPr="002F3728" w:rsidRDefault="00825375" w:rsidP="002F3728">
            <w:r w:rsidRPr="006951F9">
              <w:t xml:space="preserve">             </w:t>
            </w:r>
            <w:r w:rsidR="002F3728" w:rsidRPr="002F3728">
              <w:t>"</w:t>
            </w:r>
            <w:proofErr w:type="spellStart"/>
            <w:r w:rsidR="002F3728" w:rsidRPr="002F3728">
              <w:t>Гораван</w:t>
            </w:r>
            <w:proofErr w:type="spellEnd"/>
            <w:r w:rsidR="002F3728" w:rsidRPr="002F3728">
              <w:t xml:space="preserve"> Гор детский сад""</w:t>
            </w:r>
          </w:p>
          <w:p w:rsidR="002F3728" w:rsidRPr="002F3728" w:rsidRDefault="002F3728" w:rsidP="002F3728">
            <w:pPr>
              <w:jc w:val="center"/>
            </w:pPr>
            <w:proofErr w:type="spellStart"/>
            <w:proofErr w:type="gramStart"/>
            <w:r w:rsidRPr="002F3728">
              <w:t>Гораван</w:t>
            </w:r>
            <w:proofErr w:type="spellEnd"/>
            <w:r w:rsidRPr="002F3728">
              <w:t xml:space="preserve">  Г.</w:t>
            </w:r>
            <w:proofErr w:type="gramEnd"/>
            <w:r w:rsidRPr="002F3728">
              <w:t xml:space="preserve"> </w:t>
            </w:r>
            <w:proofErr w:type="spellStart"/>
            <w:r w:rsidRPr="002F3728">
              <w:t>Марзпетуни</w:t>
            </w:r>
            <w:proofErr w:type="spellEnd"/>
            <w:r w:rsidRPr="002F3728">
              <w:t xml:space="preserve"> 7</w:t>
            </w:r>
          </w:p>
          <w:p w:rsidR="002F3728" w:rsidRPr="002F3728" w:rsidRDefault="002F3728" w:rsidP="002F3728">
            <w:pPr>
              <w:jc w:val="center"/>
            </w:pPr>
            <w:proofErr w:type="spellStart"/>
            <w:r w:rsidRPr="002F3728">
              <w:t>Акба</w:t>
            </w:r>
            <w:proofErr w:type="spellEnd"/>
            <w:r w:rsidRPr="002F3728">
              <w:t xml:space="preserve">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CC23DA" w:rsidRDefault="002F3728" w:rsidP="002F3728">
            <w:pPr>
              <w:widowControl w:val="0"/>
              <w:jc w:val="center"/>
              <w:rPr>
                <w:rFonts w:ascii="GHEA Grapalat" w:hAnsi="GHEA Grapalat"/>
              </w:rPr>
            </w:pPr>
            <w:r w:rsidRPr="002F3728">
              <w:rPr>
                <w:rFonts w:ascii="GHEA Grapalat" w:hAnsi="GHEA Grapalat"/>
              </w:rPr>
              <w:t>М. П</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lastRenderedPageBreak/>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0"/>
        <w:t>*</w:t>
      </w:r>
    </w:p>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2F3728" w:rsidRPr="002F3728" w:rsidRDefault="002F3728" w:rsidP="002F3728">
            <w:r w:rsidRPr="002F3728">
              <w:t>"</w:t>
            </w:r>
            <w:proofErr w:type="spellStart"/>
            <w:r w:rsidRPr="002F3728">
              <w:t>Гораван</w:t>
            </w:r>
            <w:proofErr w:type="spellEnd"/>
            <w:r w:rsidRPr="002F3728">
              <w:t xml:space="preserve"> Гор детский сад""</w:t>
            </w:r>
          </w:p>
          <w:p w:rsidR="002F3728" w:rsidRPr="002F3728" w:rsidRDefault="002F3728" w:rsidP="002F3728">
            <w:pPr>
              <w:jc w:val="center"/>
            </w:pPr>
            <w:proofErr w:type="spellStart"/>
            <w:proofErr w:type="gramStart"/>
            <w:r w:rsidRPr="002F3728">
              <w:t>Гораван</w:t>
            </w:r>
            <w:proofErr w:type="spellEnd"/>
            <w:r w:rsidRPr="002F3728">
              <w:t xml:space="preserve">  Г.</w:t>
            </w:r>
            <w:proofErr w:type="gramEnd"/>
            <w:r w:rsidRPr="002F3728">
              <w:t xml:space="preserve"> </w:t>
            </w:r>
            <w:proofErr w:type="spellStart"/>
            <w:r w:rsidRPr="002F3728">
              <w:t>Марзпетуни</w:t>
            </w:r>
            <w:proofErr w:type="spellEnd"/>
            <w:r w:rsidRPr="002F3728">
              <w:t xml:space="preserve"> 7</w:t>
            </w:r>
          </w:p>
          <w:p w:rsidR="002F3728" w:rsidRPr="002F3728" w:rsidRDefault="002F3728" w:rsidP="002F3728">
            <w:pPr>
              <w:jc w:val="center"/>
            </w:pPr>
            <w:proofErr w:type="spellStart"/>
            <w:r w:rsidRPr="002F3728">
              <w:t>Акба</w:t>
            </w:r>
            <w:proofErr w:type="spellEnd"/>
            <w:r w:rsidRPr="002F3728">
              <w:t xml:space="preserve">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3"/>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w:t>
      </w:r>
      <w:proofErr w:type="gramStart"/>
      <w:r w:rsidRPr="002C3F4E">
        <w:rPr>
          <w:rFonts w:ascii="GHEA Grapalat" w:hAnsi="GHEA Grapalat"/>
          <w:sz w:val="20"/>
          <w:szCs w:val="20"/>
        </w:rPr>
        <w:t>_ ,</w:t>
      </w:r>
      <w:proofErr w:type="gramEnd"/>
      <w:r w:rsidRPr="002C3F4E">
        <w:rPr>
          <w:rFonts w:ascii="GHEA Grapalat" w:hAnsi="GHEA Grapalat"/>
          <w:sz w:val="20"/>
          <w:szCs w:val="20"/>
        </w:rPr>
        <w:t xml:space="preserve">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 xml:space="preserve">сумма, подлежащая уплате (тыс. </w:t>
            </w:r>
            <w:proofErr w:type="spellStart"/>
            <w:r w:rsidRPr="002C3F4E">
              <w:rPr>
                <w:rFonts w:ascii="GHEA Grapalat" w:hAnsi="GHEA Grapalat"/>
                <w:sz w:val="20"/>
                <w:szCs w:val="20"/>
              </w:rPr>
              <w:t>драмов</w:t>
            </w:r>
            <w:proofErr w:type="spellEnd"/>
            <w:r w:rsidRPr="002C3F4E">
              <w:rPr>
                <w:rFonts w:ascii="GHEA Grapalat" w:hAnsi="GHEA Grapalat"/>
                <w:sz w:val="20"/>
                <w:szCs w:val="20"/>
              </w:rPr>
              <w:t>)</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2C3F4E">
        <w:rPr>
          <w:rFonts w:ascii="GHEA Grapalat" w:hAnsi="GHEA Grapalat"/>
          <w:snapToGrid w:val="0"/>
          <w:sz w:val="20"/>
          <w:szCs w:val="20"/>
        </w:rPr>
        <w:t>Акта,</w:t>
      </w:r>
      <w:r w:rsidRPr="002C3F4E">
        <w:rPr>
          <w:rFonts w:ascii="GHEA Grapalat" w:hAnsi="GHEA Grapalat"/>
          <w:sz w:val="20"/>
          <w:szCs w:val="20"/>
        </w:rPr>
        <w:t>являются</w:t>
      </w:r>
      <w:proofErr w:type="spellEnd"/>
      <w:proofErr w:type="gramEnd"/>
      <w:r w:rsidRPr="002C3F4E">
        <w:rPr>
          <w:rFonts w:ascii="GHEA Grapalat" w:hAnsi="GHEA Grapalat"/>
          <w:sz w:val="20"/>
          <w:szCs w:val="20"/>
        </w:rPr>
        <w:t xml:space="preserve">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F0A" w:rsidRDefault="00283F0A" w:rsidP="00E12B8D">
      <w:r>
        <w:separator/>
      </w:r>
    </w:p>
  </w:endnote>
  <w:endnote w:type="continuationSeparator" w:id="0">
    <w:p w:rsidR="00283F0A" w:rsidRDefault="00283F0A"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0C630C" w:rsidRPr="00C861E9" w:rsidRDefault="000C630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772CF">
          <w:rPr>
            <w:rFonts w:ascii="GHEA Grapalat" w:hAnsi="GHEA Grapalat"/>
            <w:noProof/>
            <w:sz w:val="24"/>
            <w:szCs w:val="24"/>
          </w:rPr>
          <w:t>114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F0A" w:rsidRDefault="00283F0A" w:rsidP="00E12B8D">
      <w:r>
        <w:separator/>
      </w:r>
    </w:p>
  </w:footnote>
  <w:footnote w:type="continuationSeparator" w:id="0">
    <w:p w:rsidR="00283F0A" w:rsidRDefault="00283F0A" w:rsidP="00E12B8D">
      <w:r>
        <w:continuationSeparator/>
      </w:r>
    </w:p>
  </w:footnote>
  <w:footnote w:id="1">
    <w:p w:rsidR="000C630C" w:rsidRPr="00ED3BA4" w:rsidRDefault="000C630C"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rsidR="000C630C" w:rsidRPr="00CD6B60" w:rsidRDefault="000C630C"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C630C" w:rsidRPr="00CD6B60" w:rsidRDefault="000C630C"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C630C" w:rsidRPr="00CD6B60" w:rsidRDefault="000C630C"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C630C" w:rsidRPr="00CD6B60" w:rsidRDefault="000C630C"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C630C" w:rsidRPr="00CA2B01" w:rsidRDefault="000C630C"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C630C" w:rsidRPr="00CA2B01" w:rsidRDefault="000C630C"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C630C" w:rsidRPr="00CA2B01" w:rsidRDefault="000C630C"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4">
    <w:p w:rsidR="000C630C" w:rsidRPr="005D5092" w:rsidRDefault="000C630C"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C630C" w:rsidRPr="0034222E" w:rsidDel="00932115" w:rsidRDefault="000C630C"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C630C" w:rsidRPr="00D3436F" w:rsidRDefault="000C630C"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C630C" w:rsidRPr="000811C1" w:rsidRDefault="000C630C" w:rsidP="00E12B8D">
      <w:pPr>
        <w:pStyle w:val="af2"/>
        <w:rPr>
          <w:rFonts w:asciiTheme="minorHAnsi" w:hAnsiTheme="minorHAnsi"/>
        </w:rPr>
      </w:pPr>
    </w:p>
  </w:footnote>
  <w:footnote w:id="6">
    <w:p w:rsidR="000C630C" w:rsidRPr="00FE2AA4" w:rsidRDefault="000C630C"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0C630C" w:rsidRPr="008842CE" w:rsidRDefault="000C630C"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C630C" w:rsidRPr="000811C1" w:rsidRDefault="000C630C" w:rsidP="00E12B8D">
      <w:pPr>
        <w:pStyle w:val="af2"/>
        <w:rPr>
          <w:lang w:val="af-ZA"/>
        </w:rPr>
      </w:pPr>
    </w:p>
  </w:footnote>
  <w:footnote w:id="8">
    <w:p w:rsidR="000C630C" w:rsidRDefault="000C630C" w:rsidP="00E12B8D">
      <w:pPr>
        <w:pStyle w:val="af2"/>
        <w:jc w:val="both"/>
        <w:rPr>
          <w:rFonts w:ascii="GHEA Grapalat" w:hAnsi="GHEA Grapalat"/>
          <w:i/>
          <w:lang w:val="hy-AM"/>
        </w:rPr>
      </w:pPr>
    </w:p>
    <w:p w:rsidR="000C630C" w:rsidRPr="002227A9" w:rsidRDefault="000C630C"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0C630C" w:rsidRPr="00636142" w:rsidRDefault="000C630C"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0C630C" w:rsidRPr="0092041F" w:rsidRDefault="000C630C"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C630C" w:rsidRPr="0092041F" w:rsidRDefault="000C630C" w:rsidP="00E12B8D">
      <w:pPr>
        <w:pStyle w:val="af2"/>
        <w:jc w:val="both"/>
        <w:rPr>
          <w:rFonts w:ascii="GHEA Grapalat" w:hAnsi="GHEA Grapalat"/>
          <w:i/>
        </w:rPr>
      </w:pPr>
    </w:p>
  </w:footnote>
  <w:footnote w:id="9">
    <w:p w:rsidR="000C630C" w:rsidRPr="004A4643" w:rsidRDefault="000C630C"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0C630C" w:rsidRPr="008E4439" w:rsidRDefault="000C630C"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C630C" w:rsidRPr="000811C1" w:rsidRDefault="000C630C" w:rsidP="00E12B8D">
      <w:pPr>
        <w:pStyle w:val="af2"/>
        <w:rPr>
          <w:rFonts w:ascii="Sylfaen" w:hAnsi="Sylfaen"/>
          <w:sz w:val="18"/>
          <w:szCs w:val="18"/>
        </w:rPr>
      </w:pPr>
    </w:p>
  </w:footnote>
  <w:footnote w:id="11">
    <w:p w:rsidR="000C630C" w:rsidRPr="00A31673" w:rsidRDefault="000C630C"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0C630C" w:rsidRPr="00DE7706" w:rsidRDefault="000C630C"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0C630C" w:rsidRPr="008416BA" w:rsidRDefault="000C630C"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C630C" w:rsidRDefault="000C630C" w:rsidP="00E12B8D">
      <w:pPr>
        <w:jc w:val="both"/>
      </w:pPr>
    </w:p>
    <w:p w:rsidR="000C630C" w:rsidRPr="008B70EB" w:rsidRDefault="000C630C" w:rsidP="00E12B8D">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C630C" w:rsidRPr="008B70EB" w:rsidRDefault="000C630C"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C630C" w:rsidRPr="008B70EB" w:rsidRDefault="000C630C"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C630C" w:rsidRDefault="000C630C" w:rsidP="00E12B8D">
      <w:pPr>
        <w:jc w:val="both"/>
        <w:rPr>
          <w:rFonts w:asciiTheme="minorHAnsi" w:hAnsiTheme="minorHAnsi"/>
          <w:lang w:val="af-ZA"/>
        </w:rPr>
      </w:pPr>
    </w:p>
  </w:footnote>
  <w:footnote w:id="14">
    <w:p w:rsidR="000C630C" w:rsidRPr="00A25D1B" w:rsidRDefault="000C630C"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0C630C" w:rsidRPr="00DC619D" w:rsidRDefault="000C630C"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0C630C" w:rsidRPr="00D3436F" w:rsidRDefault="000C630C"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C630C" w:rsidRPr="00D3436F" w:rsidRDefault="000C630C" w:rsidP="00E12B8D">
      <w:pPr>
        <w:pStyle w:val="af2"/>
        <w:rPr>
          <w:lang w:val="es-ES"/>
        </w:rPr>
      </w:pPr>
    </w:p>
  </w:footnote>
  <w:footnote w:id="17">
    <w:p w:rsidR="000C630C" w:rsidRPr="008842CE" w:rsidRDefault="000C630C"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C630C" w:rsidRPr="008842CE" w:rsidRDefault="000C630C" w:rsidP="00E12B8D">
      <w:pPr>
        <w:pStyle w:val="af2"/>
        <w:jc w:val="both"/>
        <w:rPr>
          <w:rFonts w:ascii="GHEA Grapalat" w:hAnsi="GHEA Grapalat"/>
        </w:rPr>
      </w:pPr>
    </w:p>
  </w:footnote>
  <w:footnote w:id="18">
    <w:p w:rsidR="000C630C" w:rsidRPr="008842CE" w:rsidRDefault="000C630C" w:rsidP="00E12B8D">
      <w:pPr>
        <w:pStyle w:val="af2"/>
        <w:jc w:val="both"/>
      </w:pPr>
    </w:p>
  </w:footnote>
  <w:footnote w:id="19">
    <w:p w:rsidR="000C630C" w:rsidRPr="008842CE" w:rsidRDefault="000C630C"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C630C" w:rsidRPr="008842CE" w:rsidRDefault="000C630C" w:rsidP="00E12B8D">
      <w:pPr>
        <w:pStyle w:val="af2"/>
        <w:jc w:val="both"/>
        <w:rPr>
          <w:rFonts w:ascii="GHEA Grapalat" w:hAnsi="GHEA Grapalat"/>
        </w:rPr>
      </w:pPr>
    </w:p>
  </w:footnote>
  <w:footnote w:id="20">
    <w:p w:rsidR="000C630C" w:rsidRPr="008842CE" w:rsidRDefault="000C630C" w:rsidP="00E12B8D">
      <w:pPr>
        <w:pStyle w:val="af2"/>
        <w:jc w:val="both"/>
      </w:pPr>
    </w:p>
  </w:footnote>
  <w:footnote w:id="21">
    <w:p w:rsidR="000C630C" w:rsidRPr="00217344" w:rsidRDefault="000C630C"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0C630C" w:rsidRPr="008842CE" w:rsidRDefault="000C630C"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0C630C" w:rsidRDefault="000C630C"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C630C" w:rsidRPr="00F21C0D" w:rsidRDefault="000C630C" w:rsidP="00E12B8D">
      <w:pPr>
        <w:pStyle w:val="af2"/>
        <w:widowControl w:val="0"/>
        <w:jc w:val="both"/>
        <w:rPr>
          <w:lang w:val="hy-AM"/>
        </w:rPr>
      </w:pPr>
    </w:p>
  </w:footnote>
  <w:footnote w:id="24">
    <w:p w:rsidR="000C630C" w:rsidRDefault="000C630C"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C630C" w:rsidRDefault="000C630C" w:rsidP="00E12B8D">
      <w:pPr>
        <w:pStyle w:val="af2"/>
        <w:widowControl w:val="0"/>
        <w:jc w:val="both"/>
        <w:rPr>
          <w:rFonts w:ascii="GHEA Grapalat" w:hAnsi="GHEA Grapalat"/>
          <w:i/>
        </w:rPr>
      </w:pPr>
    </w:p>
    <w:p w:rsidR="000C630C" w:rsidRDefault="000C630C" w:rsidP="00E12B8D">
      <w:pPr>
        <w:pStyle w:val="af2"/>
        <w:widowControl w:val="0"/>
        <w:jc w:val="both"/>
        <w:rPr>
          <w:rFonts w:ascii="GHEA Grapalat" w:hAnsi="GHEA Grapalat"/>
          <w:i/>
        </w:rPr>
      </w:pPr>
    </w:p>
    <w:p w:rsidR="000C630C" w:rsidRPr="00EB336B" w:rsidRDefault="000C630C"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C630C" w:rsidRPr="00D3436F" w:rsidRDefault="000C630C" w:rsidP="00E12B8D">
      <w:pPr>
        <w:pStyle w:val="af2"/>
        <w:rPr>
          <w:lang w:val="hy-AM"/>
        </w:rPr>
      </w:pPr>
    </w:p>
  </w:footnote>
  <w:footnote w:id="25">
    <w:p w:rsidR="000C630C" w:rsidRPr="008842CE" w:rsidRDefault="000C630C"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C630C" w:rsidRPr="00E85250" w:rsidRDefault="000C630C" w:rsidP="00E12B8D">
      <w:pPr>
        <w:widowControl w:val="0"/>
        <w:spacing w:after="160" w:line="360" w:lineRule="auto"/>
        <w:ind w:firstLine="709"/>
        <w:jc w:val="both"/>
        <w:rPr>
          <w:rFonts w:ascii="GHEA Grapalat" w:hAnsi="GHEA Grapalat"/>
          <w:lang w:val="hy-AM"/>
        </w:rPr>
      </w:pPr>
    </w:p>
    <w:p w:rsidR="000C630C" w:rsidRPr="00D3436F" w:rsidRDefault="000C630C" w:rsidP="00E12B8D">
      <w:pPr>
        <w:pStyle w:val="af2"/>
        <w:rPr>
          <w:lang w:val="hy-AM"/>
        </w:rPr>
      </w:pPr>
    </w:p>
  </w:footnote>
  <w:footnote w:id="26">
    <w:p w:rsidR="000C630C" w:rsidRPr="00402BC3" w:rsidRDefault="000C630C"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C630C" w:rsidRPr="00552088" w:rsidRDefault="000C630C"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C630C" w:rsidRPr="00D3436F" w:rsidRDefault="000C630C" w:rsidP="00E12B8D">
      <w:pPr>
        <w:pStyle w:val="af2"/>
        <w:rPr>
          <w:lang w:val="hy-AM"/>
        </w:rPr>
      </w:pPr>
    </w:p>
  </w:footnote>
  <w:footnote w:id="27">
    <w:p w:rsidR="000C630C" w:rsidRPr="008842CE" w:rsidRDefault="000C630C"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C630C" w:rsidRPr="00D3436F" w:rsidRDefault="000C630C" w:rsidP="00E12B8D">
      <w:pPr>
        <w:pStyle w:val="af2"/>
        <w:rPr>
          <w:lang w:val="hy-AM"/>
        </w:rPr>
      </w:pPr>
    </w:p>
  </w:footnote>
  <w:footnote w:id="28">
    <w:p w:rsidR="000C630C" w:rsidRPr="00D3436F" w:rsidRDefault="000C630C"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0C630C" w:rsidRPr="008842CE" w:rsidRDefault="000C630C"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C630C" w:rsidRPr="00D3436F" w:rsidRDefault="000C630C" w:rsidP="00E12B8D">
      <w:pPr>
        <w:pStyle w:val="af2"/>
        <w:rPr>
          <w:lang w:val="hy-AM"/>
        </w:rPr>
      </w:pPr>
    </w:p>
  </w:footnote>
  <w:footnote w:id="30">
    <w:p w:rsidR="000C630C" w:rsidRPr="008842CE" w:rsidRDefault="000C630C" w:rsidP="00E12B8D">
      <w:pPr>
        <w:pStyle w:val="af2"/>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A710A"/>
    <w:rsid w:val="000C630C"/>
    <w:rsid w:val="000F7140"/>
    <w:rsid w:val="00131E47"/>
    <w:rsid w:val="001772CF"/>
    <w:rsid w:val="001A715D"/>
    <w:rsid w:val="002062DA"/>
    <w:rsid w:val="0023627D"/>
    <w:rsid w:val="00261592"/>
    <w:rsid w:val="00283F0A"/>
    <w:rsid w:val="002B7D54"/>
    <w:rsid w:val="002C3F4E"/>
    <w:rsid w:val="002F3728"/>
    <w:rsid w:val="00316143"/>
    <w:rsid w:val="00393DA3"/>
    <w:rsid w:val="00415E4A"/>
    <w:rsid w:val="00417F70"/>
    <w:rsid w:val="00446B99"/>
    <w:rsid w:val="004D0A48"/>
    <w:rsid w:val="00501D4F"/>
    <w:rsid w:val="005126FF"/>
    <w:rsid w:val="0054508A"/>
    <w:rsid w:val="0056009E"/>
    <w:rsid w:val="005E5263"/>
    <w:rsid w:val="006371CE"/>
    <w:rsid w:val="00650A7A"/>
    <w:rsid w:val="006816E3"/>
    <w:rsid w:val="006951F9"/>
    <w:rsid w:val="007441DB"/>
    <w:rsid w:val="007617B2"/>
    <w:rsid w:val="007705CF"/>
    <w:rsid w:val="007941A0"/>
    <w:rsid w:val="007C4DE6"/>
    <w:rsid w:val="007E5C72"/>
    <w:rsid w:val="00825375"/>
    <w:rsid w:val="00825EDD"/>
    <w:rsid w:val="008414E6"/>
    <w:rsid w:val="008B1F5B"/>
    <w:rsid w:val="008B347A"/>
    <w:rsid w:val="00920D6A"/>
    <w:rsid w:val="009256FD"/>
    <w:rsid w:val="0095594C"/>
    <w:rsid w:val="009927CF"/>
    <w:rsid w:val="009D0C64"/>
    <w:rsid w:val="009E3704"/>
    <w:rsid w:val="00A269BF"/>
    <w:rsid w:val="00AC52E3"/>
    <w:rsid w:val="00AE3E61"/>
    <w:rsid w:val="00AE78BB"/>
    <w:rsid w:val="00B00784"/>
    <w:rsid w:val="00B34A5D"/>
    <w:rsid w:val="00BC4FCE"/>
    <w:rsid w:val="00C63B8E"/>
    <w:rsid w:val="00CC23DA"/>
    <w:rsid w:val="00CC492F"/>
    <w:rsid w:val="00D211CA"/>
    <w:rsid w:val="00DC2791"/>
    <w:rsid w:val="00E12B8D"/>
    <w:rsid w:val="00E86065"/>
    <w:rsid w:val="00E90B9C"/>
    <w:rsid w:val="00ED1E4A"/>
    <w:rsid w:val="00F37A62"/>
    <w:rsid w:val="00F62DCA"/>
    <w:rsid w:val="00F6350C"/>
    <w:rsid w:val="00F76968"/>
    <w:rsid w:val="00FC175D"/>
    <w:rsid w:val="00FD135C"/>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8A58E-C429-4C23-B929-55B836EE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5E5263"/>
    <w:rPr>
      <w:rFonts w:ascii="Consolas" w:hAnsi="Consolas" w:cs="Consolas"/>
      <w:sz w:val="20"/>
      <w:szCs w:val="20"/>
    </w:rPr>
  </w:style>
  <w:style w:type="character" w:customStyle="1" w:styleId="HTML0">
    <w:name w:val="Стандартный HTML Знак"/>
    <w:basedOn w:val="a0"/>
    <w:link w:val="HTML"/>
    <w:uiPriority w:val="99"/>
    <w:semiHidden/>
    <w:rsid w:val="005E5263"/>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Pages>
  <Words>22244</Words>
  <Characters>126795</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46</cp:revision>
  <dcterms:created xsi:type="dcterms:W3CDTF">2023-12-15T08:42:00Z</dcterms:created>
  <dcterms:modified xsi:type="dcterms:W3CDTF">2024-12-11T06:14:00Z</dcterms:modified>
</cp:coreProperties>
</file>